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b" ContentType="application/vnd.ms-excel.sheet.binary.macroEnabled.12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C3CA6" w14:textId="77777777" w:rsidR="009E42BF" w:rsidRDefault="009E42BF" w:rsidP="009E42BF">
      <w:pPr>
        <w:pStyle w:val="a3"/>
        <w:spacing w:before="0"/>
        <w:jc w:val="right"/>
        <w:rPr>
          <w:b w:val="0"/>
        </w:rPr>
      </w:pPr>
      <w:r>
        <w:rPr>
          <w:b w:val="0"/>
        </w:rPr>
        <w:t xml:space="preserve">Генеральный директор </w:t>
      </w:r>
    </w:p>
    <w:p w14:paraId="686FAC35" w14:textId="77777777" w:rsidR="009E42BF" w:rsidRDefault="009E42BF" w:rsidP="009E42BF">
      <w:pPr>
        <w:pStyle w:val="a3"/>
        <w:spacing w:before="0"/>
        <w:jc w:val="right"/>
        <w:rPr>
          <w:b w:val="0"/>
        </w:rPr>
      </w:pPr>
      <w:r>
        <w:rPr>
          <w:b w:val="0"/>
        </w:rPr>
        <w:t>АО «</w:t>
      </w:r>
      <w:proofErr w:type="spellStart"/>
      <w:r>
        <w:rPr>
          <w:b w:val="0"/>
        </w:rPr>
        <w:t>Янтарьэнерго</w:t>
      </w:r>
      <w:proofErr w:type="spellEnd"/>
      <w:r>
        <w:rPr>
          <w:b w:val="0"/>
        </w:rPr>
        <w:t>»</w:t>
      </w:r>
    </w:p>
    <w:p w14:paraId="1F2E497E" w14:textId="77777777" w:rsidR="009E42BF" w:rsidRDefault="009E42BF" w:rsidP="009E42BF">
      <w:pPr>
        <w:pStyle w:val="a3"/>
        <w:spacing w:before="0"/>
        <w:jc w:val="right"/>
        <w:rPr>
          <w:b w:val="0"/>
        </w:rPr>
      </w:pPr>
    </w:p>
    <w:p w14:paraId="4DC63140" w14:textId="77777777" w:rsidR="009E42BF" w:rsidRDefault="009E42BF" w:rsidP="009E42BF">
      <w:pPr>
        <w:pStyle w:val="a3"/>
        <w:spacing w:before="0"/>
        <w:jc w:val="right"/>
        <w:rPr>
          <w:b w:val="0"/>
        </w:rPr>
      </w:pPr>
      <w:r>
        <w:rPr>
          <w:b w:val="0"/>
        </w:rPr>
        <w:t>_______________ (</w:t>
      </w:r>
      <w:proofErr w:type="spellStart"/>
      <w:r>
        <w:rPr>
          <w:b w:val="0"/>
        </w:rPr>
        <w:t>И.В.Маковский</w:t>
      </w:r>
      <w:proofErr w:type="spellEnd"/>
      <w:r>
        <w:rPr>
          <w:b w:val="0"/>
        </w:rPr>
        <w:t>)</w:t>
      </w:r>
    </w:p>
    <w:p w14:paraId="475C5338" w14:textId="17F3A0A9" w:rsidR="009E42BF" w:rsidRDefault="009E42BF" w:rsidP="00E74BF8">
      <w:pPr>
        <w:pStyle w:val="a3"/>
        <w:spacing w:before="0"/>
        <w:jc w:val="right"/>
        <w:rPr>
          <w:b w:val="0"/>
        </w:rPr>
      </w:pPr>
      <w:r>
        <w:rPr>
          <w:b w:val="0"/>
        </w:rPr>
        <w:t>«___</w:t>
      </w:r>
      <w:proofErr w:type="gramStart"/>
      <w:r>
        <w:rPr>
          <w:b w:val="0"/>
        </w:rPr>
        <w:t>_»_</w:t>
      </w:r>
      <w:proofErr w:type="gramEnd"/>
      <w:r>
        <w:rPr>
          <w:b w:val="0"/>
        </w:rPr>
        <w:t xml:space="preserve">____________ </w:t>
      </w:r>
      <w:del w:id="0" w:author="Басалаева Татьяна Павловна" w:date="2016-01-17T13:34:00Z">
        <w:r w:rsidDel="00E74BF8">
          <w:rPr>
            <w:b w:val="0"/>
          </w:rPr>
          <w:delText xml:space="preserve">2015 </w:delText>
        </w:r>
      </w:del>
      <w:ins w:id="1" w:author="Басалаева Татьяна Павловна" w:date="2016-01-17T13:34:00Z">
        <w:r w:rsidR="00E74BF8">
          <w:rPr>
            <w:b w:val="0"/>
          </w:rPr>
          <w:t xml:space="preserve">2016 </w:t>
        </w:r>
      </w:ins>
      <w:r>
        <w:rPr>
          <w:b w:val="0"/>
        </w:rPr>
        <w:t>года</w:t>
      </w:r>
    </w:p>
    <w:p w14:paraId="3BF1658F" w14:textId="77777777" w:rsidR="009E42BF" w:rsidRDefault="009E42BF" w:rsidP="009E42BF">
      <w:pPr>
        <w:pStyle w:val="a3"/>
        <w:spacing w:before="0"/>
        <w:jc w:val="right"/>
        <w:rPr>
          <w:b w:val="0"/>
        </w:rPr>
      </w:pPr>
    </w:p>
    <w:p w14:paraId="36D1ED1A" w14:textId="77777777" w:rsidR="009E42BF" w:rsidRDefault="009E42BF" w:rsidP="009E42BF">
      <w:pPr>
        <w:pStyle w:val="a3"/>
        <w:spacing w:before="0"/>
        <w:jc w:val="right"/>
        <w:rPr>
          <w:b w:val="0"/>
        </w:rPr>
      </w:pPr>
    </w:p>
    <w:p w14:paraId="2E81C33B" w14:textId="77777777" w:rsidR="00D515E3" w:rsidRDefault="00D515E3" w:rsidP="008C04C3">
      <w:pPr>
        <w:pStyle w:val="a3"/>
        <w:spacing w:before="0"/>
        <w:jc w:val="right"/>
        <w:rPr>
          <w:b w:val="0"/>
        </w:rPr>
      </w:pPr>
      <w:r w:rsidRPr="008C04C3">
        <w:rPr>
          <w:b w:val="0"/>
        </w:rPr>
        <w:t>Приложение 2.1</w:t>
      </w:r>
    </w:p>
    <w:p w14:paraId="432B7E88" w14:textId="77777777" w:rsidR="00D515E3" w:rsidRDefault="00D515E3" w:rsidP="008C04C3">
      <w:pPr>
        <w:pStyle w:val="a3"/>
        <w:spacing w:before="0"/>
        <w:jc w:val="right"/>
        <w:rPr>
          <w:b w:val="0"/>
        </w:rPr>
      </w:pPr>
      <w:r>
        <w:rPr>
          <w:b w:val="0"/>
        </w:rPr>
        <w:t>к приказу Минэнерго России</w:t>
      </w:r>
    </w:p>
    <w:p w14:paraId="76A207E9" w14:textId="77777777" w:rsidR="00D515E3" w:rsidRDefault="00D515E3" w:rsidP="008C04C3">
      <w:pPr>
        <w:pStyle w:val="a3"/>
        <w:spacing w:before="0"/>
        <w:jc w:val="right"/>
        <w:rPr>
          <w:b w:val="0"/>
        </w:rPr>
      </w:pPr>
      <w:r>
        <w:rPr>
          <w:b w:val="0"/>
        </w:rPr>
        <w:t xml:space="preserve">от 24 марта </w:t>
      </w:r>
      <w:smartTag w:uri="urn:schemas-microsoft-com:office:smarttags" w:element="metricconverter">
        <w:smartTagPr>
          <w:attr w:name="ProductID" w:val="2010 г"/>
        </w:smartTagPr>
        <w:r>
          <w:rPr>
            <w:b w:val="0"/>
          </w:rPr>
          <w:t>2010 г</w:t>
        </w:r>
      </w:smartTag>
      <w:r>
        <w:rPr>
          <w:b w:val="0"/>
        </w:rPr>
        <w:t>. № 114</w:t>
      </w:r>
    </w:p>
    <w:p w14:paraId="4116740C" w14:textId="77777777" w:rsidR="00D515E3" w:rsidRDefault="00D515E3" w:rsidP="008C04C3">
      <w:pPr>
        <w:pStyle w:val="a3"/>
        <w:spacing w:before="0"/>
        <w:jc w:val="right"/>
        <w:rPr>
          <w:b w:val="0"/>
        </w:rPr>
      </w:pPr>
    </w:p>
    <w:p w14:paraId="156EDAAF" w14:textId="77777777" w:rsidR="00D515E3" w:rsidRPr="008C04C3" w:rsidRDefault="00D515E3" w:rsidP="008C04C3">
      <w:pPr>
        <w:pStyle w:val="a3"/>
        <w:spacing w:before="0"/>
        <w:jc w:val="right"/>
        <w:rPr>
          <w:b w:val="0"/>
        </w:rPr>
      </w:pPr>
    </w:p>
    <w:p w14:paraId="58C83BBF" w14:textId="77777777" w:rsidR="0097160E" w:rsidRDefault="0097160E">
      <w:pPr>
        <w:pStyle w:val="a3"/>
        <w:spacing w:before="0"/>
        <w:rPr>
          <w:sz w:val="28"/>
        </w:rPr>
      </w:pPr>
    </w:p>
    <w:p w14:paraId="14A8F5DE" w14:textId="77777777" w:rsidR="00D515E3" w:rsidRPr="00514830" w:rsidRDefault="00D515E3">
      <w:pPr>
        <w:pStyle w:val="a3"/>
        <w:spacing w:before="0"/>
        <w:rPr>
          <w:sz w:val="28"/>
        </w:rPr>
      </w:pPr>
      <w:r>
        <w:rPr>
          <w:sz w:val="28"/>
        </w:rPr>
        <w:t>Краткое описание</w:t>
      </w:r>
      <w:r w:rsidRPr="00A82272">
        <w:rPr>
          <w:sz w:val="28"/>
        </w:rPr>
        <w:t xml:space="preserve"> </w:t>
      </w:r>
      <w:r w:rsidRPr="00514830">
        <w:rPr>
          <w:sz w:val="28"/>
        </w:rPr>
        <w:t>инвестиционной программ</w:t>
      </w:r>
      <w:r>
        <w:rPr>
          <w:sz w:val="28"/>
        </w:rPr>
        <w:t>ы</w:t>
      </w:r>
    </w:p>
    <w:p w14:paraId="30ECF335" w14:textId="38646056" w:rsidR="00D515E3" w:rsidRPr="00242B8B" w:rsidRDefault="00D515E3">
      <w:pPr>
        <w:pStyle w:val="a3"/>
        <w:spacing w:before="0"/>
        <w:rPr>
          <w:bCs w:val="0"/>
        </w:rPr>
      </w:pPr>
      <w:r w:rsidRPr="00514830">
        <w:rPr>
          <w:sz w:val="28"/>
        </w:rPr>
        <w:t>АО “</w:t>
      </w:r>
      <w:proofErr w:type="spellStart"/>
      <w:r w:rsidRPr="00514830">
        <w:rPr>
          <w:sz w:val="28"/>
        </w:rPr>
        <w:t>Янтарьэнерго</w:t>
      </w:r>
      <w:proofErr w:type="spellEnd"/>
      <w:r w:rsidRPr="00514830">
        <w:rPr>
          <w:sz w:val="28"/>
        </w:rPr>
        <w:t>”</w:t>
      </w:r>
      <w:r>
        <w:rPr>
          <w:sz w:val="28"/>
        </w:rPr>
        <w:t xml:space="preserve"> </w:t>
      </w:r>
      <w:r w:rsidRPr="003D33B4">
        <w:rPr>
          <w:bCs w:val="0"/>
          <w:sz w:val="28"/>
          <w:szCs w:val="28"/>
        </w:rPr>
        <w:t xml:space="preserve">на </w:t>
      </w:r>
      <w:r w:rsidR="00DA2A85">
        <w:rPr>
          <w:bCs w:val="0"/>
          <w:sz w:val="28"/>
          <w:szCs w:val="28"/>
        </w:rPr>
        <w:t xml:space="preserve">период </w:t>
      </w:r>
      <w:r w:rsidRPr="003D33B4">
        <w:rPr>
          <w:bCs w:val="0"/>
          <w:sz w:val="28"/>
          <w:szCs w:val="28"/>
        </w:rPr>
        <w:t>201</w:t>
      </w:r>
      <w:r w:rsidR="00A6356F">
        <w:rPr>
          <w:bCs w:val="0"/>
          <w:sz w:val="28"/>
          <w:szCs w:val="28"/>
        </w:rPr>
        <w:t>6</w:t>
      </w:r>
      <w:r w:rsidRPr="008D2C3C">
        <w:rPr>
          <w:bCs w:val="0"/>
          <w:sz w:val="28"/>
          <w:szCs w:val="28"/>
        </w:rPr>
        <w:t xml:space="preserve"> -</w:t>
      </w:r>
      <w:del w:id="2" w:author="Басалаева Татьяна Павловна" w:date="2016-01-17T13:35:00Z">
        <w:r w:rsidRPr="008D2C3C" w:rsidDel="006A4E48">
          <w:rPr>
            <w:bCs w:val="0"/>
            <w:sz w:val="28"/>
            <w:szCs w:val="28"/>
          </w:rPr>
          <w:delText>20</w:delText>
        </w:r>
        <w:r w:rsidR="00A6356F" w:rsidDel="006A4E48">
          <w:rPr>
            <w:bCs w:val="0"/>
            <w:sz w:val="28"/>
            <w:szCs w:val="28"/>
          </w:rPr>
          <w:delText>20</w:delText>
        </w:r>
        <w:r w:rsidDel="006A4E48">
          <w:rPr>
            <w:bCs w:val="0"/>
            <w:sz w:val="28"/>
            <w:szCs w:val="28"/>
          </w:rPr>
          <w:delText xml:space="preserve"> </w:delText>
        </w:r>
      </w:del>
      <w:ins w:id="3" w:author="Басалаева Татьяна Павловна" w:date="2016-01-17T13:35:00Z">
        <w:r w:rsidR="006A4E48" w:rsidRPr="008D2C3C">
          <w:rPr>
            <w:bCs w:val="0"/>
            <w:sz w:val="28"/>
            <w:szCs w:val="28"/>
          </w:rPr>
          <w:t>20</w:t>
        </w:r>
        <w:r w:rsidR="006A4E48">
          <w:rPr>
            <w:bCs w:val="0"/>
            <w:sz w:val="28"/>
            <w:szCs w:val="28"/>
          </w:rPr>
          <w:t>2</w:t>
        </w:r>
      </w:ins>
      <w:r w:rsidR="003755CA">
        <w:rPr>
          <w:bCs w:val="0"/>
          <w:sz w:val="28"/>
          <w:szCs w:val="28"/>
        </w:rPr>
        <w:t>0</w:t>
      </w:r>
      <w:ins w:id="4" w:author="Басалаева Татьяна Павловна" w:date="2016-01-17T13:35:00Z">
        <w:r w:rsidR="006A4E48">
          <w:rPr>
            <w:bCs w:val="0"/>
            <w:sz w:val="28"/>
            <w:szCs w:val="28"/>
          </w:rPr>
          <w:t xml:space="preserve"> </w:t>
        </w:r>
      </w:ins>
      <w:r>
        <w:rPr>
          <w:bCs w:val="0"/>
          <w:sz w:val="28"/>
          <w:szCs w:val="28"/>
        </w:rPr>
        <w:t>гг.</w:t>
      </w:r>
    </w:p>
    <w:p w14:paraId="0D3AFC84" w14:textId="77777777" w:rsidR="00D515E3" w:rsidRDefault="00D515E3">
      <w:pPr>
        <w:pStyle w:val="a3"/>
        <w:spacing w:before="0"/>
        <w:rPr>
          <w:bCs w:val="0"/>
        </w:rPr>
      </w:pPr>
    </w:p>
    <w:p w14:paraId="2AF619A3" w14:textId="77777777" w:rsidR="00D515E3" w:rsidRDefault="00D515E3">
      <w:pPr>
        <w:pStyle w:val="a3"/>
        <w:spacing w:before="0"/>
        <w:rPr>
          <w:bCs w:val="0"/>
        </w:rPr>
      </w:pPr>
    </w:p>
    <w:p w14:paraId="3E425935" w14:textId="77777777" w:rsidR="00D515E3" w:rsidRPr="00647B10" w:rsidRDefault="00D515E3" w:rsidP="00647B10">
      <w:pPr>
        <w:pStyle w:val="a3"/>
        <w:tabs>
          <w:tab w:val="num" w:pos="1080"/>
        </w:tabs>
        <w:spacing w:before="0"/>
        <w:ind w:firstLine="720"/>
        <w:rPr>
          <w:bCs w:val="0"/>
          <w:sz w:val="28"/>
          <w:szCs w:val="28"/>
        </w:rPr>
      </w:pPr>
      <w:r w:rsidRPr="00647B10">
        <w:rPr>
          <w:bCs w:val="0"/>
          <w:sz w:val="28"/>
          <w:szCs w:val="28"/>
        </w:rPr>
        <w:t>Общая характеристика инвестиционной программы.</w:t>
      </w:r>
    </w:p>
    <w:p w14:paraId="12651BAD" w14:textId="3AA0F778" w:rsidR="00D515E3" w:rsidRPr="00647B10" w:rsidDel="00A2517B" w:rsidRDefault="00D515E3" w:rsidP="00647B10">
      <w:pPr>
        <w:pStyle w:val="a3"/>
        <w:tabs>
          <w:tab w:val="num" w:pos="1080"/>
        </w:tabs>
        <w:spacing w:before="0"/>
        <w:ind w:firstLine="720"/>
        <w:rPr>
          <w:del w:id="5" w:author="Басалаева Татьяна Павловна" w:date="2016-01-17T13:54:00Z"/>
          <w:bCs w:val="0"/>
          <w:sz w:val="28"/>
          <w:szCs w:val="28"/>
        </w:rPr>
      </w:pPr>
    </w:p>
    <w:p w14:paraId="4BE37205" w14:textId="6596BA9C" w:rsidR="0015475E" w:rsidRDefault="00574C5E" w:rsidP="00ED6F78">
      <w:pPr>
        <w:ind w:firstLine="709"/>
        <w:jc w:val="both"/>
        <w:rPr>
          <w:bCs/>
          <w:sz w:val="28"/>
          <w:szCs w:val="28"/>
          <w:lang w:val="ru-RU"/>
        </w:rPr>
      </w:pPr>
      <w:bookmarkStart w:id="6" w:name="sub_1012"/>
      <w:r w:rsidRPr="00ED6F78">
        <w:rPr>
          <w:bCs/>
          <w:sz w:val="28"/>
          <w:szCs w:val="28"/>
          <w:lang w:val="ru-RU"/>
        </w:rPr>
        <w:t>АО «</w:t>
      </w:r>
      <w:proofErr w:type="spellStart"/>
      <w:r w:rsidRPr="00ED6F78">
        <w:rPr>
          <w:bCs/>
          <w:sz w:val="28"/>
          <w:szCs w:val="28"/>
          <w:lang w:val="ru-RU"/>
        </w:rPr>
        <w:t>Янтарьэнерго</w:t>
      </w:r>
      <w:proofErr w:type="spellEnd"/>
      <w:r w:rsidRPr="00ED6F78">
        <w:rPr>
          <w:bCs/>
          <w:sz w:val="28"/>
          <w:szCs w:val="28"/>
          <w:lang w:val="ru-RU"/>
        </w:rPr>
        <w:t xml:space="preserve">» </w:t>
      </w:r>
      <w:r w:rsidR="00251038" w:rsidRPr="00ED6F78">
        <w:rPr>
          <w:bCs/>
          <w:sz w:val="28"/>
          <w:szCs w:val="28"/>
          <w:lang w:val="ru-RU"/>
        </w:rPr>
        <w:t xml:space="preserve">- </w:t>
      </w:r>
      <w:r w:rsidRPr="00ED6F78">
        <w:rPr>
          <w:bCs/>
          <w:sz w:val="28"/>
          <w:szCs w:val="28"/>
          <w:lang w:val="ru-RU"/>
        </w:rPr>
        <w:t xml:space="preserve">сетевая организация, которая в соответствии с </w:t>
      </w:r>
      <w:r w:rsidR="003143F4" w:rsidRPr="0015475E">
        <w:rPr>
          <w:bCs/>
          <w:sz w:val="28"/>
          <w:szCs w:val="28"/>
          <w:lang w:val="ru-RU"/>
        </w:rPr>
        <w:t>Федеральным законом</w:t>
      </w:r>
      <w:r w:rsidRPr="00ED6F78">
        <w:rPr>
          <w:bCs/>
          <w:sz w:val="28"/>
          <w:szCs w:val="28"/>
          <w:lang w:val="ru-RU"/>
        </w:rPr>
        <w:t xml:space="preserve"> "О защите конкуренции" входит в одну группу лиц с организацией по управлению единой национальной (общероссийской) электрической с</w:t>
      </w:r>
      <w:r w:rsidR="00437F84">
        <w:rPr>
          <w:bCs/>
          <w:sz w:val="28"/>
          <w:szCs w:val="28"/>
          <w:lang w:val="ru-RU"/>
        </w:rPr>
        <w:t xml:space="preserve">етью. Инвестиционные программы </w:t>
      </w:r>
      <w:r w:rsidRPr="00ED6F78">
        <w:rPr>
          <w:bCs/>
          <w:sz w:val="28"/>
          <w:szCs w:val="28"/>
          <w:lang w:val="ru-RU"/>
        </w:rPr>
        <w:t>АО «</w:t>
      </w:r>
      <w:proofErr w:type="spellStart"/>
      <w:r w:rsidRPr="00ED6F78">
        <w:rPr>
          <w:bCs/>
          <w:sz w:val="28"/>
          <w:szCs w:val="28"/>
          <w:lang w:val="ru-RU"/>
        </w:rPr>
        <w:t>Янтарьэнерго</w:t>
      </w:r>
      <w:proofErr w:type="spellEnd"/>
      <w:r w:rsidRPr="00ED6F78">
        <w:rPr>
          <w:bCs/>
          <w:sz w:val="28"/>
          <w:szCs w:val="28"/>
          <w:lang w:val="ru-RU"/>
        </w:rPr>
        <w:t>» утверждаются уполномоченным федеральным органом исполнительной власти</w:t>
      </w:r>
      <w:r w:rsidR="00FB2A52">
        <w:rPr>
          <w:bCs/>
          <w:sz w:val="28"/>
          <w:szCs w:val="28"/>
          <w:lang w:val="ru-RU"/>
        </w:rPr>
        <w:t xml:space="preserve"> - </w:t>
      </w:r>
      <w:r w:rsidRPr="00ED6F78">
        <w:rPr>
          <w:bCs/>
          <w:sz w:val="28"/>
          <w:szCs w:val="28"/>
          <w:lang w:val="ru-RU"/>
        </w:rPr>
        <w:t>Мин</w:t>
      </w:r>
      <w:r w:rsidR="00251038" w:rsidRPr="00ED6F78">
        <w:rPr>
          <w:bCs/>
          <w:sz w:val="28"/>
          <w:szCs w:val="28"/>
          <w:lang w:val="ru-RU"/>
        </w:rPr>
        <w:t xml:space="preserve">истерством </w:t>
      </w:r>
      <w:r w:rsidRPr="00ED6F78">
        <w:rPr>
          <w:bCs/>
          <w:sz w:val="28"/>
          <w:szCs w:val="28"/>
          <w:lang w:val="ru-RU"/>
        </w:rPr>
        <w:t>энерг</w:t>
      </w:r>
      <w:r w:rsidR="00251038" w:rsidRPr="00ED6F78">
        <w:rPr>
          <w:bCs/>
          <w:sz w:val="28"/>
          <w:szCs w:val="28"/>
          <w:lang w:val="ru-RU"/>
        </w:rPr>
        <w:t>етики Российско</w:t>
      </w:r>
      <w:r w:rsidR="0015475E">
        <w:rPr>
          <w:bCs/>
          <w:sz w:val="28"/>
          <w:szCs w:val="28"/>
          <w:lang w:val="ru-RU"/>
        </w:rPr>
        <w:t>й Федерации</w:t>
      </w:r>
      <w:r w:rsidRPr="00ED6F78">
        <w:rPr>
          <w:bCs/>
          <w:sz w:val="28"/>
          <w:szCs w:val="28"/>
          <w:lang w:val="ru-RU"/>
        </w:rPr>
        <w:t xml:space="preserve"> в соответствии с критерием 1 пунктом б</w:t>
      </w:r>
      <w:r w:rsidR="00FB2A52">
        <w:rPr>
          <w:bCs/>
          <w:sz w:val="28"/>
          <w:szCs w:val="28"/>
          <w:lang w:val="ru-RU"/>
        </w:rPr>
        <w:t xml:space="preserve">. Критерии </w:t>
      </w:r>
      <w:r w:rsidRPr="00ED6F78">
        <w:rPr>
          <w:bCs/>
          <w:sz w:val="28"/>
          <w:szCs w:val="28"/>
          <w:lang w:val="ru-RU"/>
        </w:rPr>
        <w:t>утв</w:t>
      </w:r>
      <w:r w:rsidR="00FB2A52">
        <w:rPr>
          <w:bCs/>
          <w:sz w:val="28"/>
          <w:szCs w:val="28"/>
          <w:lang w:val="ru-RU"/>
        </w:rPr>
        <w:t>ержде</w:t>
      </w:r>
      <w:r w:rsidR="0010159A" w:rsidRPr="00ED6F78">
        <w:rPr>
          <w:bCs/>
          <w:sz w:val="28"/>
          <w:szCs w:val="28"/>
          <w:lang w:val="ru-RU"/>
        </w:rPr>
        <w:t xml:space="preserve">ны </w:t>
      </w:r>
      <w:r w:rsidRPr="00ED6F78">
        <w:rPr>
          <w:bCs/>
          <w:sz w:val="28"/>
          <w:szCs w:val="28"/>
          <w:lang w:val="ru-RU"/>
        </w:rPr>
        <w:t xml:space="preserve"> </w:t>
      </w:r>
      <w:r w:rsidR="003143F4" w:rsidRPr="0015475E">
        <w:rPr>
          <w:bCs/>
          <w:sz w:val="28"/>
          <w:szCs w:val="28"/>
          <w:lang w:val="ru-RU"/>
        </w:rPr>
        <w:t>постановлением</w:t>
      </w:r>
      <w:r w:rsidRPr="00ED6F78">
        <w:rPr>
          <w:bCs/>
          <w:sz w:val="28"/>
          <w:szCs w:val="28"/>
          <w:lang w:val="ru-RU"/>
        </w:rPr>
        <w:t xml:space="preserve"> Правительства РФ от 1 декабря 2009 г. N 977 (в редакции </w:t>
      </w:r>
      <w:r w:rsidR="003143F4" w:rsidRPr="0015475E">
        <w:rPr>
          <w:bCs/>
          <w:sz w:val="28"/>
          <w:szCs w:val="28"/>
          <w:lang w:val="ru-RU"/>
        </w:rPr>
        <w:t>постановления</w:t>
      </w:r>
      <w:r w:rsidRPr="00ED6F78">
        <w:rPr>
          <w:bCs/>
          <w:sz w:val="28"/>
          <w:szCs w:val="28"/>
          <w:lang w:val="ru-RU"/>
        </w:rPr>
        <w:t xml:space="preserve"> Правительства РФ от 16 февраля 2015 г. N 132</w:t>
      </w:r>
      <w:r w:rsidR="00ED6F78">
        <w:rPr>
          <w:bCs/>
          <w:sz w:val="28"/>
          <w:szCs w:val="28"/>
          <w:lang w:val="ru-RU"/>
        </w:rPr>
        <w:t>.</w:t>
      </w:r>
      <w:r w:rsidR="00ED6F78" w:rsidRPr="00ED6F78">
        <w:rPr>
          <w:bCs/>
          <w:sz w:val="28"/>
          <w:szCs w:val="28"/>
          <w:lang w:val="ru-RU"/>
        </w:rPr>
        <w:t xml:space="preserve"> </w:t>
      </w:r>
    </w:p>
    <w:p w14:paraId="6F9A102A" w14:textId="466D9F6F" w:rsidR="00D515E3" w:rsidRPr="006A4E48" w:rsidDel="006A4E48" w:rsidRDefault="00ED6F78" w:rsidP="0015475E">
      <w:pPr>
        <w:ind w:firstLine="709"/>
        <w:jc w:val="both"/>
        <w:rPr>
          <w:del w:id="7" w:author="Басалаева Татьяна Павловна" w:date="2016-01-17T13:37:00Z"/>
          <w:bCs/>
          <w:color w:val="FF0000"/>
          <w:sz w:val="28"/>
          <w:szCs w:val="28"/>
          <w:lang w:val="ru-RU"/>
          <w:rPrChange w:id="8" w:author="Басалаева Татьяна Павловна" w:date="2016-01-17T13:36:00Z">
            <w:rPr>
              <w:del w:id="9" w:author="Басалаева Татьяна Павловна" w:date="2016-01-17T13:37:00Z"/>
              <w:bCs/>
              <w:sz w:val="28"/>
              <w:szCs w:val="28"/>
              <w:lang w:val="ru-RU"/>
            </w:rPr>
          </w:rPrChange>
        </w:rPr>
      </w:pPr>
      <w:del w:id="10" w:author="Басалаева Татьяна Павловна" w:date="2016-01-17T13:37:00Z">
        <w:r w:rsidRPr="006A4E48" w:rsidDel="006A4E48">
          <w:rPr>
            <w:bCs/>
            <w:color w:val="FF0000"/>
            <w:sz w:val="28"/>
            <w:szCs w:val="28"/>
            <w:lang w:val="ru-RU"/>
            <w:rPrChange w:id="11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 xml:space="preserve">В соответствии с п. 12 Стандартов раскрытия информации субъектами оптового и розничного рынков электрической энергии, утвержденных Постановлением Правительства Российской Федерации от 21.01.2004 №24, информация о проектах </w:delText>
        </w:r>
        <w:r w:rsidR="00FA19E0" w:rsidRPr="006A4E48" w:rsidDel="006A4E48">
          <w:rPr>
            <w:bCs/>
            <w:color w:val="FF0000"/>
            <w:sz w:val="28"/>
            <w:szCs w:val="28"/>
            <w:lang w:val="ru-RU"/>
            <w:rPrChange w:id="12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>и</w:delText>
        </w:r>
        <w:r w:rsidRPr="006A4E48" w:rsidDel="006A4E48">
          <w:rPr>
            <w:bCs/>
            <w:color w:val="FF0000"/>
            <w:sz w:val="28"/>
            <w:szCs w:val="28"/>
            <w:lang w:val="ru-RU"/>
            <w:rPrChange w:id="13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>нвестиционных программ АО «Янтарьэнерго»: корректировке 2015 г. и инвестиционной программе на период 2016-2020гг., 28.02.2015 г. опубликованы на официальном сайте Общества, в объеме раскрываемой</w:delText>
        </w:r>
        <w:r w:rsidR="0015475E" w:rsidRPr="006A4E48" w:rsidDel="006A4E48">
          <w:rPr>
            <w:bCs/>
            <w:color w:val="FF0000"/>
            <w:sz w:val="28"/>
            <w:szCs w:val="28"/>
            <w:lang w:val="ru-RU"/>
            <w:rPrChange w:id="14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6A4E48" w:rsidDel="006A4E48">
          <w:rPr>
            <w:bCs/>
            <w:color w:val="FF0000"/>
            <w:sz w:val="28"/>
            <w:szCs w:val="28"/>
            <w:lang w:val="ru-RU"/>
            <w:rPrChange w:id="15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>информации об инвестиционных программах, определенных в п. 16 Постановления Правительства Российской Федерации от 16.02.2015 №132 для сбора предложений от</w:delText>
        </w:r>
        <w:r w:rsidR="0015475E" w:rsidRPr="006A4E48" w:rsidDel="006A4E48">
          <w:rPr>
            <w:bCs/>
            <w:color w:val="FF0000"/>
            <w:sz w:val="28"/>
            <w:szCs w:val="28"/>
            <w:lang w:val="ru-RU"/>
            <w:rPrChange w:id="16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6A4E48" w:rsidDel="006A4E48">
          <w:rPr>
            <w:bCs/>
            <w:color w:val="FF0000"/>
            <w:sz w:val="28"/>
            <w:szCs w:val="28"/>
            <w:lang w:val="ru-RU"/>
            <w:rPrChange w:id="17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>неограниченного круга лиц. Предложений от неограниченного круга лиц в ходе общественных обсуждений для включения в проекты инвестиционных программ Общества до 15.03.2015 г. не поступило. В установленном порядке 30.03.2015 г. п</w:delText>
        </w:r>
        <w:r w:rsidR="00437F84" w:rsidRPr="006A4E48" w:rsidDel="006A4E48">
          <w:rPr>
            <w:bCs/>
            <w:color w:val="FF0000"/>
            <w:sz w:val="28"/>
            <w:szCs w:val="28"/>
            <w:lang w:val="ru-RU"/>
            <w:rPrChange w:id="18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 xml:space="preserve">роекты Инвестиционных программ </w:delText>
        </w:r>
        <w:r w:rsidRPr="006A4E48" w:rsidDel="006A4E48">
          <w:rPr>
            <w:bCs/>
            <w:color w:val="FF0000"/>
            <w:sz w:val="28"/>
            <w:szCs w:val="28"/>
            <w:lang w:val="ru-RU"/>
            <w:rPrChange w:id="19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>АО «Янтарьэнерго»: корректировка 2015 г. и инвестиционная программа на период 2016-2020гг. направлены в Минэнерго России для согласования и утверждения.</w:delText>
        </w:r>
        <w:r w:rsidR="00541D88" w:rsidRPr="006A4E48" w:rsidDel="006A4E48">
          <w:rPr>
            <w:bCs/>
            <w:color w:val="FF0000"/>
            <w:sz w:val="28"/>
            <w:szCs w:val="28"/>
            <w:lang w:val="ru-RU"/>
            <w:rPrChange w:id="20" w:author="Басалаева Татьяна Павловна" w:date="2016-01-17T13:36:00Z">
              <w:rPr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bookmarkEnd w:id="6"/>
      </w:del>
    </w:p>
    <w:p w14:paraId="046B201C" w14:textId="7BA0A106" w:rsidR="00C52595" w:rsidRPr="00C52595" w:rsidRDefault="00D515E3" w:rsidP="00C52595">
      <w:pPr>
        <w:ind w:firstLine="709"/>
        <w:jc w:val="both"/>
        <w:rPr>
          <w:sz w:val="28"/>
          <w:szCs w:val="28"/>
          <w:lang w:val="ru-RU"/>
        </w:rPr>
      </w:pPr>
      <w:del w:id="21" w:author="Басалаева Татьяна Павловна" w:date="2016-01-17T13:37:00Z">
        <w:r w:rsidRPr="00ED6F78" w:rsidDel="006A4E48">
          <w:rPr>
            <w:bCs/>
            <w:sz w:val="28"/>
            <w:szCs w:val="28"/>
            <w:lang w:val="ru-RU"/>
          </w:rPr>
          <w:delText xml:space="preserve"> </w:delText>
        </w:r>
      </w:del>
      <w:r w:rsidR="00DA2A85">
        <w:rPr>
          <w:bCs/>
          <w:sz w:val="28"/>
          <w:szCs w:val="28"/>
          <w:lang w:val="ru-RU"/>
        </w:rPr>
        <w:t>И</w:t>
      </w:r>
      <w:r w:rsidR="00437F84">
        <w:rPr>
          <w:bCs/>
          <w:sz w:val="28"/>
          <w:szCs w:val="28"/>
          <w:lang w:val="ru-RU"/>
        </w:rPr>
        <w:t xml:space="preserve">нвестиционная программа </w:t>
      </w:r>
      <w:r w:rsidRPr="00ED6F78">
        <w:rPr>
          <w:bCs/>
          <w:sz w:val="28"/>
          <w:szCs w:val="28"/>
          <w:lang w:val="ru-RU"/>
        </w:rPr>
        <w:t>АО “</w:t>
      </w:r>
      <w:proofErr w:type="spellStart"/>
      <w:r w:rsidRPr="00ED6F78">
        <w:rPr>
          <w:bCs/>
          <w:sz w:val="28"/>
          <w:szCs w:val="28"/>
          <w:lang w:val="ru-RU"/>
        </w:rPr>
        <w:t>Янтарьэнерго</w:t>
      </w:r>
      <w:proofErr w:type="spellEnd"/>
      <w:r w:rsidRPr="00ED6F78">
        <w:rPr>
          <w:bCs/>
          <w:sz w:val="28"/>
          <w:szCs w:val="28"/>
          <w:lang w:val="ru-RU"/>
        </w:rPr>
        <w:t>” на</w:t>
      </w:r>
      <w:r w:rsidR="00DA2A85" w:rsidRPr="00ED6F78">
        <w:rPr>
          <w:bCs/>
          <w:sz w:val="28"/>
          <w:szCs w:val="28"/>
          <w:lang w:val="ru-RU"/>
        </w:rPr>
        <w:t xml:space="preserve"> период</w:t>
      </w:r>
      <w:r w:rsidRPr="00ED6F78">
        <w:rPr>
          <w:bCs/>
          <w:sz w:val="28"/>
          <w:szCs w:val="28"/>
          <w:lang w:val="ru-RU"/>
        </w:rPr>
        <w:t xml:space="preserve"> 201</w:t>
      </w:r>
      <w:r w:rsidR="00BA4B06" w:rsidRPr="00ED6F78">
        <w:rPr>
          <w:bCs/>
          <w:sz w:val="28"/>
          <w:szCs w:val="28"/>
          <w:lang w:val="ru-RU"/>
        </w:rPr>
        <w:t>6</w:t>
      </w:r>
      <w:r w:rsidRPr="00ED6F78">
        <w:rPr>
          <w:bCs/>
          <w:sz w:val="28"/>
          <w:szCs w:val="28"/>
          <w:lang w:val="ru-RU"/>
        </w:rPr>
        <w:t>-</w:t>
      </w:r>
      <w:del w:id="22" w:author="Басалаева Татьяна Павловна" w:date="2016-01-17T13:36:00Z">
        <w:r w:rsidRPr="00ED6F78" w:rsidDel="006A4E48">
          <w:rPr>
            <w:bCs/>
            <w:sz w:val="28"/>
            <w:szCs w:val="28"/>
            <w:lang w:val="ru-RU"/>
          </w:rPr>
          <w:delText>20</w:delText>
        </w:r>
        <w:r w:rsidR="00BA4B06" w:rsidRPr="00ED6F78" w:rsidDel="006A4E48">
          <w:rPr>
            <w:bCs/>
            <w:sz w:val="28"/>
            <w:szCs w:val="28"/>
            <w:lang w:val="ru-RU"/>
          </w:rPr>
          <w:delText>20</w:delText>
        </w:r>
        <w:r w:rsidRPr="00ED6F78" w:rsidDel="006A4E48">
          <w:rPr>
            <w:bCs/>
            <w:sz w:val="28"/>
            <w:szCs w:val="28"/>
            <w:lang w:val="ru-RU"/>
          </w:rPr>
          <w:delText xml:space="preserve"> </w:delText>
        </w:r>
      </w:del>
      <w:ins w:id="23" w:author="Басалаева Татьяна Павловна" w:date="2016-01-17T13:36:00Z">
        <w:r w:rsidR="006A4E48" w:rsidRPr="00ED6F78">
          <w:rPr>
            <w:bCs/>
            <w:sz w:val="28"/>
            <w:szCs w:val="28"/>
            <w:lang w:val="ru-RU"/>
          </w:rPr>
          <w:t>202</w:t>
        </w:r>
      </w:ins>
      <w:r w:rsidR="003755CA">
        <w:rPr>
          <w:bCs/>
          <w:sz w:val="28"/>
          <w:szCs w:val="28"/>
          <w:lang w:val="ru-RU"/>
        </w:rPr>
        <w:t>0</w:t>
      </w:r>
      <w:ins w:id="24" w:author="Басалаева Татьяна Павловна" w:date="2016-01-17T13:36:00Z">
        <w:r w:rsidR="006A4E48" w:rsidRPr="00ED6F78">
          <w:rPr>
            <w:bCs/>
            <w:sz w:val="28"/>
            <w:szCs w:val="28"/>
            <w:lang w:val="ru-RU"/>
          </w:rPr>
          <w:t xml:space="preserve"> </w:t>
        </w:r>
      </w:ins>
      <w:r w:rsidRPr="00ED6F78">
        <w:rPr>
          <w:bCs/>
          <w:sz w:val="28"/>
          <w:szCs w:val="28"/>
          <w:lang w:val="ru-RU"/>
        </w:rPr>
        <w:t xml:space="preserve">гг. </w:t>
      </w:r>
      <w:r w:rsidR="00726505" w:rsidRPr="00ED6F78">
        <w:rPr>
          <w:bCs/>
          <w:sz w:val="28"/>
          <w:szCs w:val="28"/>
          <w:lang w:val="ru-RU"/>
        </w:rPr>
        <w:t xml:space="preserve"> сформирована </w:t>
      </w:r>
      <w:ins w:id="25" w:author="Басалаева Татьяна Павловна" w:date="2016-01-17T13:38:00Z">
        <w:r w:rsidR="009479D9">
          <w:rPr>
            <w:bCs/>
            <w:sz w:val="28"/>
            <w:szCs w:val="28"/>
            <w:lang w:val="ru-RU"/>
          </w:rPr>
          <w:t>на основании утвержденной приказом Минэнерго России от 25</w:t>
        </w:r>
      </w:ins>
      <w:ins w:id="26" w:author="Басалаева Татьяна Павловна" w:date="2016-01-17T13:40:00Z">
        <w:r w:rsidR="004A7A59">
          <w:rPr>
            <w:bCs/>
            <w:sz w:val="28"/>
            <w:szCs w:val="28"/>
            <w:lang w:val="ru-RU"/>
          </w:rPr>
          <w:t xml:space="preserve"> декабря </w:t>
        </w:r>
      </w:ins>
      <w:ins w:id="27" w:author="Басалаева Татьяна Павловна" w:date="2016-01-17T13:39:00Z">
        <w:r w:rsidR="009479D9">
          <w:rPr>
            <w:bCs/>
            <w:sz w:val="28"/>
            <w:szCs w:val="28"/>
            <w:lang w:val="ru-RU"/>
          </w:rPr>
          <w:t>2015</w:t>
        </w:r>
      </w:ins>
      <w:ins w:id="28" w:author="Басалаева Татьяна Павловна" w:date="2016-01-17T13:40:00Z">
        <w:r w:rsidR="004A7A59">
          <w:rPr>
            <w:bCs/>
            <w:sz w:val="28"/>
            <w:szCs w:val="28"/>
            <w:lang w:val="ru-RU"/>
          </w:rPr>
          <w:t xml:space="preserve"> г.</w:t>
        </w:r>
        <w:r w:rsidR="00F9464D">
          <w:rPr>
            <w:bCs/>
            <w:sz w:val="28"/>
            <w:szCs w:val="28"/>
            <w:lang w:val="ru-RU"/>
          </w:rPr>
          <w:t xml:space="preserve"> </w:t>
        </w:r>
      </w:ins>
      <w:ins w:id="29" w:author="Басалаева Татьяна Павловна" w:date="2016-01-17T13:39:00Z">
        <w:r w:rsidR="009479D9">
          <w:rPr>
            <w:bCs/>
            <w:sz w:val="28"/>
            <w:szCs w:val="28"/>
            <w:lang w:val="ru-RU"/>
          </w:rPr>
          <w:t xml:space="preserve">№ </w:t>
        </w:r>
        <w:r w:rsidR="004A7A59">
          <w:rPr>
            <w:bCs/>
            <w:sz w:val="28"/>
            <w:szCs w:val="28"/>
            <w:lang w:val="ru-RU"/>
          </w:rPr>
          <w:t>1036</w:t>
        </w:r>
      </w:ins>
      <w:ins w:id="30" w:author="Басалаева Татьяна Павловна" w:date="2016-01-17T13:41:00Z">
        <w:r w:rsidR="00F9464D">
          <w:rPr>
            <w:bCs/>
            <w:sz w:val="28"/>
            <w:szCs w:val="28"/>
            <w:lang w:val="ru-RU"/>
          </w:rPr>
          <w:t xml:space="preserve"> программы на период 2016-2020 гг.</w:t>
        </w:r>
      </w:ins>
      <w:ins w:id="31" w:author="Басалаева Татьяна Павловна" w:date="2016-01-17T13:38:00Z">
        <w:r w:rsidR="009479D9">
          <w:rPr>
            <w:bCs/>
            <w:sz w:val="28"/>
            <w:szCs w:val="28"/>
            <w:lang w:val="ru-RU"/>
          </w:rPr>
          <w:t xml:space="preserve"> и </w:t>
        </w:r>
      </w:ins>
      <w:r w:rsidR="00DA2A85" w:rsidRPr="00ED6F78">
        <w:rPr>
          <w:bCs/>
          <w:sz w:val="28"/>
          <w:szCs w:val="28"/>
          <w:lang w:val="ru-RU"/>
        </w:rPr>
        <w:t xml:space="preserve">с учетом </w:t>
      </w:r>
      <w:r w:rsidR="0017207F" w:rsidRPr="0017207F">
        <w:rPr>
          <w:bCs/>
          <w:sz w:val="28"/>
          <w:szCs w:val="28"/>
          <w:lang w:val="ru-RU"/>
        </w:rPr>
        <w:t>текущей ситуации развития экономики Российской Феде</w:t>
      </w:r>
      <w:r w:rsidR="00437F84">
        <w:rPr>
          <w:bCs/>
          <w:sz w:val="28"/>
          <w:szCs w:val="28"/>
          <w:lang w:val="ru-RU"/>
        </w:rPr>
        <w:t xml:space="preserve">рации, финансовых возможностей </w:t>
      </w:r>
      <w:r w:rsidR="0017207F" w:rsidRPr="0017207F">
        <w:rPr>
          <w:bCs/>
          <w:sz w:val="28"/>
          <w:szCs w:val="28"/>
          <w:lang w:val="ru-RU"/>
        </w:rPr>
        <w:t>АО «</w:t>
      </w:r>
      <w:proofErr w:type="spellStart"/>
      <w:r w:rsidR="0017207F" w:rsidRPr="0017207F">
        <w:rPr>
          <w:bCs/>
          <w:sz w:val="28"/>
          <w:szCs w:val="28"/>
          <w:lang w:val="ru-RU"/>
        </w:rPr>
        <w:t>Янтарьэнерго</w:t>
      </w:r>
      <w:proofErr w:type="spellEnd"/>
      <w:r w:rsidR="0017207F" w:rsidRPr="0017207F">
        <w:rPr>
          <w:bCs/>
          <w:sz w:val="28"/>
          <w:szCs w:val="28"/>
          <w:lang w:val="ru-RU"/>
        </w:rPr>
        <w:t>» в целях повышения финансовой устойчивости</w:t>
      </w:r>
      <w:r w:rsidR="00C52595">
        <w:rPr>
          <w:bCs/>
          <w:sz w:val="28"/>
          <w:szCs w:val="28"/>
          <w:lang w:val="ru-RU"/>
        </w:rPr>
        <w:t xml:space="preserve">. </w:t>
      </w:r>
      <w:r w:rsidR="00C52595" w:rsidRPr="00C52595">
        <w:rPr>
          <w:sz w:val="28"/>
          <w:szCs w:val="28"/>
          <w:lang w:val="ru-RU"/>
        </w:rPr>
        <w:t>С учетом принятых тарифно-балансовых решений на 2015 год и формировании экономических и финансовых показателей на 2015-</w:t>
      </w:r>
      <w:del w:id="32" w:author="Басалаева Татьяна Павловна" w:date="2016-01-17T13:36:00Z">
        <w:r w:rsidR="00C52595" w:rsidRPr="00C52595" w:rsidDel="006A4E48">
          <w:rPr>
            <w:sz w:val="28"/>
            <w:szCs w:val="28"/>
            <w:lang w:val="ru-RU"/>
          </w:rPr>
          <w:delText xml:space="preserve">2020 </w:delText>
        </w:r>
      </w:del>
      <w:ins w:id="33" w:author="Басалаева Татьяна Павловна" w:date="2016-01-17T13:36:00Z">
        <w:r w:rsidR="006A4E48" w:rsidRPr="00C52595">
          <w:rPr>
            <w:sz w:val="28"/>
            <w:szCs w:val="28"/>
            <w:lang w:val="ru-RU"/>
          </w:rPr>
          <w:t>202</w:t>
        </w:r>
      </w:ins>
      <w:r w:rsidR="003755CA">
        <w:rPr>
          <w:sz w:val="28"/>
          <w:szCs w:val="28"/>
          <w:lang w:val="ru-RU"/>
        </w:rPr>
        <w:t>0</w:t>
      </w:r>
      <w:ins w:id="34" w:author="Басалаева Татьяна Павловна" w:date="2016-01-17T13:36:00Z">
        <w:r w:rsidR="006A4E48" w:rsidRPr="00C52595">
          <w:rPr>
            <w:sz w:val="28"/>
            <w:szCs w:val="28"/>
            <w:lang w:val="ru-RU"/>
          </w:rPr>
          <w:t xml:space="preserve"> </w:t>
        </w:r>
      </w:ins>
      <w:r w:rsidR="00C52595" w:rsidRPr="00C52595">
        <w:rPr>
          <w:sz w:val="28"/>
          <w:szCs w:val="28"/>
          <w:lang w:val="ru-RU"/>
        </w:rPr>
        <w:t xml:space="preserve">годы Общество планирует снижение прибыльности деятельности в целом и по основному виду деятельности передаче электроэнергии. </w:t>
      </w:r>
    </w:p>
    <w:p w14:paraId="1CBB8799" w14:textId="77777777" w:rsidR="00C52595" w:rsidRDefault="00C52595" w:rsidP="00C52595">
      <w:pPr>
        <w:ind w:firstLine="709"/>
        <w:jc w:val="both"/>
        <w:rPr>
          <w:sz w:val="28"/>
          <w:szCs w:val="28"/>
          <w:lang w:val="ru-RU"/>
        </w:rPr>
      </w:pPr>
      <w:r w:rsidRPr="00C52595">
        <w:rPr>
          <w:sz w:val="28"/>
          <w:szCs w:val="28"/>
          <w:lang w:val="ru-RU"/>
        </w:rPr>
        <w:t xml:space="preserve">Причиной убыточности деятельности по передаче электроэнергии в 2015 году является принятие экономически обоснованных расходов Службой по государственному регулированию цен и тарифов Калининградской области (далее Служба) не </w:t>
      </w:r>
      <w:r w:rsidR="00FF0023">
        <w:rPr>
          <w:sz w:val="28"/>
          <w:szCs w:val="28"/>
          <w:lang w:val="ru-RU"/>
        </w:rPr>
        <w:t xml:space="preserve">в полном объеме. Службой в НВВ </w:t>
      </w:r>
      <w:r w:rsidRPr="00C52595">
        <w:rPr>
          <w:sz w:val="28"/>
          <w:szCs w:val="28"/>
          <w:lang w:val="ru-RU"/>
        </w:rPr>
        <w:t>АО «</w:t>
      </w:r>
      <w:proofErr w:type="spellStart"/>
      <w:r w:rsidRPr="00C52595">
        <w:rPr>
          <w:sz w:val="28"/>
          <w:szCs w:val="28"/>
          <w:lang w:val="ru-RU"/>
        </w:rPr>
        <w:t>Янтарьэнерго</w:t>
      </w:r>
      <w:proofErr w:type="spellEnd"/>
      <w:r w:rsidRPr="00C52595">
        <w:rPr>
          <w:sz w:val="28"/>
          <w:szCs w:val="28"/>
          <w:lang w:val="ru-RU"/>
        </w:rPr>
        <w:t xml:space="preserve">» на передачу электроэнергии не включены расходы на обслуживание долга, при том, что плановый размер процентов составляет 489 млн. рублей. </w:t>
      </w:r>
    </w:p>
    <w:p w14:paraId="614DBF9D" w14:textId="20D87B4C" w:rsidR="00C52595" w:rsidRPr="00C52595" w:rsidRDefault="00C52595" w:rsidP="00C52595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</w:t>
      </w:r>
      <w:r w:rsidRPr="00C52595">
        <w:rPr>
          <w:sz w:val="28"/>
          <w:szCs w:val="28"/>
          <w:lang w:val="ru-RU"/>
        </w:rPr>
        <w:t xml:space="preserve"> связи с убыточностью основной деятельности по передаче электрической энергии </w:t>
      </w:r>
      <w:r>
        <w:rPr>
          <w:sz w:val="28"/>
          <w:szCs w:val="28"/>
          <w:lang w:val="ru-RU"/>
        </w:rPr>
        <w:t>в 2015 году</w:t>
      </w:r>
      <w:r w:rsidRPr="00C52595">
        <w:rPr>
          <w:sz w:val="28"/>
          <w:szCs w:val="28"/>
          <w:lang w:val="ru-RU"/>
        </w:rPr>
        <w:t xml:space="preserve">, </w:t>
      </w:r>
      <w:r w:rsidR="00507661" w:rsidRPr="00C52595">
        <w:rPr>
          <w:sz w:val="28"/>
          <w:szCs w:val="28"/>
          <w:lang w:val="ru-RU"/>
        </w:rPr>
        <w:t>использование амортизации как источника инвестиций</w:t>
      </w:r>
      <w:r w:rsidR="00507661">
        <w:rPr>
          <w:sz w:val="28"/>
          <w:szCs w:val="28"/>
          <w:lang w:val="ru-RU"/>
        </w:rPr>
        <w:t xml:space="preserve"> </w:t>
      </w:r>
      <w:r w:rsidRPr="00C52595">
        <w:rPr>
          <w:sz w:val="28"/>
          <w:szCs w:val="28"/>
          <w:lang w:val="ru-RU"/>
        </w:rPr>
        <w:t>уменьшено на величину убытка</w:t>
      </w:r>
      <w:r w:rsidR="00FB2A52">
        <w:rPr>
          <w:sz w:val="28"/>
          <w:szCs w:val="28"/>
          <w:lang w:val="ru-RU"/>
        </w:rPr>
        <w:t>,</w:t>
      </w:r>
      <w:r w:rsidRPr="00C52595">
        <w:rPr>
          <w:sz w:val="28"/>
          <w:szCs w:val="28"/>
          <w:lang w:val="ru-RU"/>
        </w:rPr>
        <w:t xml:space="preserve"> не обеспеченного денежным потоком</w:t>
      </w:r>
      <w:r w:rsidR="00507661">
        <w:rPr>
          <w:sz w:val="28"/>
          <w:szCs w:val="28"/>
          <w:lang w:val="ru-RU"/>
        </w:rPr>
        <w:t xml:space="preserve">. </w:t>
      </w:r>
    </w:p>
    <w:p w14:paraId="7EBCCB5D" w14:textId="77777777" w:rsidR="00C52595" w:rsidRPr="00C52595" w:rsidRDefault="00C52595" w:rsidP="00C52595">
      <w:pPr>
        <w:ind w:firstLine="709"/>
        <w:jc w:val="both"/>
        <w:rPr>
          <w:sz w:val="28"/>
          <w:szCs w:val="28"/>
          <w:lang w:val="ru-RU"/>
        </w:rPr>
      </w:pPr>
      <w:r w:rsidRPr="00C52595">
        <w:rPr>
          <w:sz w:val="28"/>
          <w:szCs w:val="28"/>
          <w:lang w:val="ru-RU"/>
        </w:rPr>
        <w:t xml:space="preserve">Кредиты в 2013-2014гг Обществом не привлекались, величина кредитного портфеля сохраняется постоянной, соответственно плановая величина расходов на обслуживание кредитного портфеля сложилась исходя из текущего кредитного портфеля.  </w:t>
      </w:r>
    </w:p>
    <w:p w14:paraId="2BD2AD1E" w14:textId="18896264" w:rsidR="00C52595" w:rsidRPr="00C52595" w:rsidRDefault="00C52595" w:rsidP="00C52595">
      <w:pPr>
        <w:ind w:firstLine="709"/>
        <w:jc w:val="both"/>
        <w:rPr>
          <w:sz w:val="28"/>
          <w:szCs w:val="28"/>
          <w:lang w:val="ru-RU"/>
        </w:rPr>
      </w:pPr>
      <w:r w:rsidRPr="00C52595">
        <w:rPr>
          <w:sz w:val="28"/>
          <w:szCs w:val="28"/>
          <w:lang w:val="ru-RU"/>
        </w:rPr>
        <w:lastRenderedPageBreak/>
        <w:t xml:space="preserve"> С учетом сложившихся макроэкономических условий в 2015 году прогнозируется некоторое снижение темпов развития Общества и в 2016-</w:t>
      </w:r>
      <w:del w:id="35" w:author="Басалаева Татьяна Павловна" w:date="2016-01-17T13:38:00Z">
        <w:r w:rsidRPr="00C52595" w:rsidDel="006A4E48">
          <w:rPr>
            <w:sz w:val="28"/>
            <w:szCs w:val="28"/>
            <w:lang w:val="ru-RU"/>
          </w:rPr>
          <w:delText xml:space="preserve">2020 </w:delText>
        </w:r>
      </w:del>
      <w:ins w:id="36" w:author="Басалаева Татьяна Павловна" w:date="2016-01-17T13:38:00Z">
        <w:r w:rsidR="006A4E48" w:rsidRPr="00C52595">
          <w:rPr>
            <w:sz w:val="28"/>
            <w:szCs w:val="28"/>
            <w:lang w:val="ru-RU"/>
          </w:rPr>
          <w:t>202</w:t>
        </w:r>
      </w:ins>
      <w:r w:rsidR="003755CA">
        <w:rPr>
          <w:sz w:val="28"/>
          <w:szCs w:val="28"/>
          <w:lang w:val="ru-RU"/>
        </w:rPr>
        <w:t>0</w:t>
      </w:r>
      <w:ins w:id="37" w:author="Басалаева Татьяна Павловна" w:date="2016-01-17T13:38:00Z">
        <w:r w:rsidR="006A4E48" w:rsidRPr="00C52595">
          <w:rPr>
            <w:sz w:val="28"/>
            <w:szCs w:val="28"/>
            <w:lang w:val="ru-RU"/>
          </w:rPr>
          <w:t xml:space="preserve"> </w:t>
        </w:r>
      </w:ins>
      <w:r w:rsidRPr="00C52595">
        <w:rPr>
          <w:sz w:val="28"/>
          <w:szCs w:val="28"/>
          <w:lang w:val="ru-RU"/>
        </w:rPr>
        <w:t>годах, сохраняются риски в части неопределенности на финансовом рынке и изменение процентных ставок, а также неопределенность в прогнозе деловой активности и уровне потребления электроэнергии в регионе. В связи с этим, а также в связи с наличием большого объема некомпенсированных выпадающих доходов, Общество не ожидает включения прибыли, как инвестиционной составляющей, в тарифные решения и не прогнозирует ее использование в 2016-</w:t>
      </w:r>
      <w:del w:id="38" w:author="Басалаева Татьяна Павловна" w:date="2016-01-17T13:38:00Z">
        <w:r w:rsidRPr="00C52595" w:rsidDel="006A4E48">
          <w:rPr>
            <w:sz w:val="28"/>
            <w:szCs w:val="28"/>
            <w:lang w:val="ru-RU"/>
          </w:rPr>
          <w:delText xml:space="preserve">2020 </w:delText>
        </w:r>
      </w:del>
      <w:ins w:id="39" w:author="Басалаева Татьяна Павловна" w:date="2016-01-17T13:38:00Z">
        <w:r w:rsidR="006A4E48" w:rsidRPr="00C52595">
          <w:rPr>
            <w:sz w:val="28"/>
            <w:szCs w:val="28"/>
            <w:lang w:val="ru-RU"/>
          </w:rPr>
          <w:t>202</w:t>
        </w:r>
      </w:ins>
      <w:r w:rsidR="003755CA">
        <w:rPr>
          <w:sz w:val="28"/>
          <w:szCs w:val="28"/>
          <w:lang w:val="ru-RU"/>
        </w:rPr>
        <w:t>0</w:t>
      </w:r>
      <w:ins w:id="40" w:author="Басалаева Татьяна Павловна" w:date="2016-01-17T13:38:00Z">
        <w:r w:rsidR="006A4E48" w:rsidRPr="00C52595">
          <w:rPr>
            <w:sz w:val="28"/>
            <w:szCs w:val="28"/>
            <w:lang w:val="ru-RU"/>
          </w:rPr>
          <w:t xml:space="preserve"> </w:t>
        </w:r>
      </w:ins>
      <w:r w:rsidRPr="00C52595">
        <w:rPr>
          <w:sz w:val="28"/>
          <w:szCs w:val="28"/>
          <w:lang w:val="ru-RU"/>
        </w:rPr>
        <w:t>годы как источника инвестиций.</w:t>
      </w:r>
    </w:p>
    <w:p w14:paraId="4C4814F7" w14:textId="539D5483" w:rsidR="00507661" w:rsidRPr="00EA0BAC" w:rsidRDefault="00507661" w:rsidP="00507661">
      <w:pPr>
        <w:pStyle w:val="a3"/>
        <w:spacing w:before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Проект </w:t>
      </w:r>
      <w:r w:rsidRPr="00EA0BAC">
        <w:rPr>
          <w:b w:val="0"/>
          <w:bCs w:val="0"/>
          <w:sz w:val="28"/>
          <w:szCs w:val="28"/>
        </w:rPr>
        <w:t>Инвестиционн</w:t>
      </w:r>
      <w:r>
        <w:rPr>
          <w:b w:val="0"/>
          <w:bCs w:val="0"/>
          <w:sz w:val="28"/>
          <w:szCs w:val="28"/>
        </w:rPr>
        <w:t>ой</w:t>
      </w:r>
      <w:r w:rsidRPr="00EA0BAC">
        <w:rPr>
          <w:b w:val="0"/>
          <w:bCs w:val="0"/>
          <w:sz w:val="28"/>
          <w:szCs w:val="28"/>
        </w:rPr>
        <w:t xml:space="preserve"> программ</w:t>
      </w:r>
      <w:r>
        <w:rPr>
          <w:b w:val="0"/>
          <w:bCs w:val="0"/>
          <w:sz w:val="28"/>
          <w:szCs w:val="28"/>
        </w:rPr>
        <w:t>ы</w:t>
      </w:r>
      <w:r w:rsidRPr="00EA0BAC">
        <w:rPr>
          <w:b w:val="0"/>
          <w:bCs w:val="0"/>
          <w:sz w:val="28"/>
          <w:szCs w:val="28"/>
        </w:rPr>
        <w:t xml:space="preserve"> Общества на 201</w:t>
      </w:r>
      <w:r>
        <w:rPr>
          <w:b w:val="0"/>
          <w:bCs w:val="0"/>
          <w:sz w:val="28"/>
          <w:szCs w:val="28"/>
        </w:rPr>
        <w:t>6</w:t>
      </w:r>
      <w:r w:rsidRPr="00EA0BAC">
        <w:rPr>
          <w:b w:val="0"/>
          <w:bCs w:val="0"/>
          <w:sz w:val="28"/>
          <w:szCs w:val="28"/>
        </w:rPr>
        <w:t>-</w:t>
      </w:r>
      <w:del w:id="41" w:author="Басалаева Татьяна Павловна" w:date="2016-01-17T13:41:00Z">
        <w:r w:rsidRPr="00EA0BAC" w:rsidDel="00F9464D">
          <w:rPr>
            <w:b w:val="0"/>
            <w:bCs w:val="0"/>
            <w:sz w:val="28"/>
            <w:szCs w:val="28"/>
          </w:rPr>
          <w:delText>20</w:delText>
        </w:r>
        <w:r w:rsidDel="00F9464D">
          <w:rPr>
            <w:b w:val="0"/>
            <w:bCs w:val="0"/>
            <w:sz w:val="28"/>
            <w:szCs w:val="28"/>
          </w:rPr>
          <w:delText>20</w:delText>
        </w:r>
        <w:r w:rsidRPr="00EA0BAC" w:rsidDel="00F9464D">
          <w:rPr>
            <w:b w:val="0"/>
            <w:bCs w:val="0"/>
            <w:sz w:val="28"/>
            <w:szCs w:val="28"/>
          </w:rPr>
          <w:delText xml:space="preserve"> </w:delText>
        </w:r>
      </w:del>
      <w:ins w:id="42" w:author="Басалаева Татьяна Павловна" w:date="2016-01-17T13:41:00Z">
        <w:r w:rsidR="00F9464D" w:rsidRPr="00EA0BAC">
          <w:rPr>
            <w:b w:val="0"/>
            <w:bCs w:val="0"/>
            <w:sz w:val="28"/>
            <w:szCs w:val="28"/>
          </w:rPr>
          <w:t>20</w:t>
        </w:r>
        <w:r w:rsidR="00F9464D">
          <w:rPr>
            <w:b w:val="0"/>
            <w:bCs w:val="0"/>
            <w:sz w:val="28"/>
            <w:szCs w:val="28"/>
          </w:rPr>
          <w:t>2</w:t>
        </w:r>
      </w:ins>
      <w:r w:rsidR="003755CA">
        <w:rPr>
          <w:b w:val="0"/>
          <w:bCs w:val="0"/>
          <w:sz w:val="28"/>
          <w:szCs w:val="28"/>
        </w:rPr>
        <w:t>0</w:t>
      </w:r>
      <w:ins w:id="43" w:author="Басалаева Татьяна Павловна" w:date="2016-01-17T13:41:00Z">
        <w:r w:rsidR="00F9464D" w:rsidRPr="00EA0BAC">
          <w:rPr>
            <w:b w:val="0"/>
            <w:bCs w:val="0"/>
            <w:sz w:val="28"/>
            <w:szCs w:val="28"/>
          </w:rPr>
          <w:t xml:space="preserve"> </w:t>
        </w:r>
      </w:ins>
      <w:r w:rsidRPr="00EA0BAC">
        <w:rPr>
          <w:b w:val="0"/>
          <w:bCs w:val="0"/>
          <w:sz w:val="28"/>
          <w:szCs w:val="28"/>
        </w:rPr>
        <w:t xml:space="preserve">гг. составляет </w:t>
      </w:r>
      <w:del w:id="44" w:author="Басалаева Татьяна Павловна" w:date="2016-01-17T13:41:00Z">
        <w:r w:rsidR="00270242" w:rsidDel="00F9464D">
          <w:rPr>
            <w:b w:val="0"/>
            <w:bCs w:val="0"/>
            <w:sz w:val="28"/>
            <w:szCs w:val="28"/>
          </w:rPr>
          <w:delText>6681</w:delText>
        </w:r>
        <w:r w:rsidR="00270242" w:rsidRPr="00EA0BAC" w:rsidDel="00F9464D">
          <w:rPr>
            <w:b w:val="0"/>
            <w:bCs w:val="0"/>
            <w:sz w:val="28"/>
            <w:szCs w:val="28"/>
          </w:rPr>
          <w:delText xml:space="preserve"> </w:delText>
        </w:r>
      </w:del>
      <w:r w:rsidR="006658F5">
        <w:rPr>
          <w:b w:val="0"/>
          <w:bCs w:val="0"/>
          <w:sz w:val="28"/>
          <w:szCs w:val="28"/>
        </w:rPr>
        <w:t>7347</w:t>
      </w:r>
      <w:ins w:id="45" w:author="Басалаева Татьяна Павловна" w:date="2016-01-17T13:41:00Z">
        <w:r w:rsidR="00F9464D" w:rsidRPr="00EA0BAC">
          <w:rPr>
            <w:b w:val="0"/>
            <w:bCs w:val="0"/>
            <w:sz w:val="28"/>
            <w:szCs w:val="28"/>
          </w:rPr>
          <w:t xml:space="preserve"> </w:t>
        </w:r>
      </w:ins>
      <w:r w:rsidRPr="00EA0BAC">
        <w:rPr>
          <w:b w:val="0"/>
          <w:bCs w:val="0"/>
          <w:sz w:val="28"/>
          <w:szCs w:val="28"/>
        </w:rPr>
        <w:t xml:space="preserve">млн. рублей по освоению и </w:t>
      </w:r>
      <w:del w:id="46" w:author="Басалаева Татьяна Павловна" w:date="2016-01-17T13:42:00Z">
        <w:r w:rsidR="00270242" w:rsidDel="00F9464D">
          <w:rPr>
            <w:b w:val="0"/>
            <w:bCs w:val="0"/>
            <w:sz w:val="28"/>
            <w:szCs w:val="28"/>
          </w:rPr>
          <w:delText xml:space="preserve">8 </w:delText>
        </w:r>
      </w:del>
      <w:r w:rsidR="006658F5">
        <w:rPr>
          <w:b w:val="0"/>
          <w:bCs w:val="0"/>
          <w:sz w:val="28"/>
          <w:szCs w:val="28"/>
        </w:rPr>
        <w:t>8</w:t>
      </w:r>
      <w:r w:rsidR="00853905">
        <w:rPr>
          <w:b w:val="0"/>
          <w:bCs w:val="0"/>
          <w:sz w:val="28"/>
          <w:szCs w:val="28"/>
        </w:rPr>
        <w:t xml:space="preserve"> </w:t>
      </w:r>
      <w:r w:rsidR="006658F5">
        <w:rPr>
          <w:b w:val="0"/>
          <w:bCs w:val="0"/>
          <w:sz w:val="28"/>
          <w:szCs w:val="28"/>
        </w:rPr>
        <w:t>825</w:t>
      </w:r>
      <w:ins w:id="47" w:author="Басалаева Татьяна Павловна" w:date="2016-01-17T13:42:00Z">
        <w:r w:rsidR="00F9464D" w:rsidRPr="00EA0BAC">
          <w:rPr>
            <w:b w:val="0"/>
            <w:bCs w:val="0"/>
            <w:sz w:val="28"/>
            <w:szCs w:val="28"/>
          </w:rPr>
          <w:t xml:space="preserve"> </w:t>
        </w:r>
      </w:ins>
      <w:r w:rsidRPr="00EA0BAC">
        <w:rPr>
          <w:b w:val="0"/>
          <w:bCs w:val="0"/>
          <w:sz w:val="28"/>
          <w:szCs w:val="28"/>
        </w:rPr>
        <w:t>млн.</w:t>
      </w:r>
      <w:r>
        <w:rPr>
          <w:b w:val="0"/>
          <w:bCs w:val="0"/>
          <w:sz w:val="28"/>
          <w:szCs w:val="28"/>
        </w:rPr>
        <w:t xml:space="preserve"> </w:t>
      </w:r>
      <w:r w:rsidRPr="00EA0BAC">
        <w:rPr>
          <w:b w:val="0"/>
          <w:bCs w:val="0"/>
          <w:sz w:val="28"/>
          <w:szCs w:val="28"/>
        </w:rPr>
        <w:t xml:space="preserve">рублей по финансированию. Реализация программы планируется как за счет собственных источников (амортизация), так и за счет </w:t>
      </w:r>
      <w:r>
        <w:rPr>
          <w:b w:val="0"/>
          <w:bCs w:val="0"/>
          <w:sz w:val="28"/>
          <w:szCs w:val="28"/>
        </w:rPr>
        <w:t>привлеченных</w:t>
      </w:r>
      <w:r w:rsidRPr="00EA0BAC">
        <w:rPr>
          <w:b w:val="0"/>
          <w:bCs w:val="0"/>
          <w:sz w:val="28"/>
          <w:szCs w:val="28"/>
        </w:rPr>
        <w:t xml:space="preserve"> средств (плата за тех.</w:t>
      </w:r>
      <w:r>
        <w:rPr>
          <w:b w:val="0"/>
          <w:bCs w:val="0"/>
          <w:sz w:val="28"/>
          <w:szCs w:val="28"/>
        </w:rPr>
        <w:t xml:space="preserve"> </w:t>
      </w:r>
      <w:r w:rsidRPr="00EA0BAC">
        <w:rPr>
          <w:b w:val="0"/>
          <w:bCs w:val="0"/>
          <w:sz w:val="28"/>
          <w:szCs w:val="28"/>
        </w:rPr>
        <w:t>присоединение</w:t>
      </w:r>
      <w:r w:rsidRPr="003143F4">
        <w:rPr>
          <w:b w:val="0"/>
          <w:bCs w:val="0"/>
          <w:sz w:val="28"/>
          <w:szCs w:val="28"/>
        </w:rPr>
        <w:t>)</w:t>
      </w:r>
      <w:r w:rsidR="00270242" w:rsidRPr="003143F4">
        <w:rPr>
          <w:b w:val="0"/>
          <w:bCs w:val="0"/>
          <w:sz w:val="28"/>
          <w:szCs w:val="28"/>
        </w:rPr>
        <w:t xml:space="preserve"> и средств федерального бюджета.</w:t>
      </w:r>
    </w:p>
    <w:p w14:paraId="045922FF" w14:textId="77777777" w:rsidR="00E72E5E" w:rsidRPr="00507661" w:rsidRDefault="00E72E5E" w:rsidP="00507661">
      <w:pPr>
        <w:pStyle w:val="a3"/>
        <w:spacing w:before="0"/>
        <w:ind w:firstLine="720"/>
        <w:jc w:val="both"/>
        <w:rPr>
          <w:b w:val="0"/>
          <w:bCs w:val="0"/>
          <w:sz w:val="28"/>
          <w:szCs w:val="28"/>
        </w:rPr>
      </w:pPr>
      <w:r w:rsidRPr="00507661">
        <w:rPr>
          <w:b w:val="0"/>
          <w:bCs w:val="0"/>
          <w:sz w:val="28"/>
          <w:szCs w:val="28"/>
        </w:rPr>
        <w:t>Основные цели реализации инвестиционной программы:</w:t>
      </w:r>
    </w:p>
    <w:p w14:paraId="6AA04D40" w14:textId="77777777" w:rsidR="00E72E5E" w:rsidRPr="003964F1" w:rsidRDefault="00E72E5E" w:rsidP="00507661">
      <w:pPr>
        <w:pStyle w:val="afe"/>
        <w:numPr>
          <w:ilvl w:val="0"/>
          <w:numId w:val="9"/>
        </w:numPr>
        <w:ind w:firstLine="1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Подготовка к проведению в 2018 году в РФ чемпионата мира по футболу.</w:t>
      </w:r>
    </w:p>
    <w:p w14:paraId="22C08E6E" w14:textId="77777777" w:rsidR="00E72E5E" w:rsidRPr="003964F1" w:rsidRDefault="00E72E5E" w:rsidP="00507661">
      <w:pPr>
        <w:pStyle w:val="afe"/>
        <w:numPr>
          <w:ilvl w:val="0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3964F1">
        <w:rPr>
          <w:sz w:val="28"/>
          <w:szCs w:val="28"/>
          <w:lang w:val="ru-RU"/>
        </w:rPr>
        <w:t>Обеспечение исполнения обязательств по действующим договорам технологического присоединения.</w:t>
      </w:r>
    </w:p>
    <w:p w14:paraId="5024E74E" w14:textId="77777777" w:rsidR="00E72E5E" w:rsidRPr="003964F1" w:rsidRDefault="00E72E5E" w:rsidP="00507661">
      <w:pPr>
        <w:pStyle w:val="afe"/>
        <w:numPr>
          <w:ilvl w:val="0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3964F1">
        <w:rPr>
          <w:sz w:val="28"/>
          <w:szCs w:val="28"/>
          <w:lang w:val="ru-RU"/>
        </w:rPr>
        <w:t>Повышение уровня доступности электросетевой инфраструктуры, за счёт:</w:t>
      </w:r>
    </w:p>
    <w:p w14:paraId="32CA70E8" w14:textId="77777777" w:rsidR="00E72E5E" w:rsidRPr="003964F1" w:rsidRDefault="00E72E5E" w:rsidP="00507661">
      <w:pPr>
        <w:pStyle w:val="afe"/>
        <w:numPr>
          <w:ilvl w:val="1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3964F1">
        <w:rPr>
          <w:sz w:val="28"/>
          <w:szCs w:val="28"/>
          <w:lang w:val="ru-RU"/>
        </w:rPr>
        <w:t>Увеличения трансформаторной мощности питающих подстанций;</w:t>
      </w:r>
    </w:p>
    <w:p w14:paraId="1B5A3865" w14:textId="77777777" w:rsidR="00E72E5E" w:rsidRPr="003964F1" w:rsidRDefault="00E72E5E" w:rsidP="00507661">
      <w:pPr>
        <w:pStyle w:val="afe"/>
        <w:numPr>
          <w:ilvl w:val="1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3964F1">
        <w:rPr>
          <w:sz w:val="28"/>
          <w:szCs w:val="28"/>
          <w:lang w:val="ru-RU"/>
        </w:rPr>
        <w:t>Строительства новых центров питания;</w:t>
      </w:r>
    </w:p>
    <w:p w14:paraId="6F32326F" w14:textId="77777777" w:rsidR="00E72E5E" w:rsidRPr="003964F1" w:rsidRDefault="00E72E5E" w:rsidP="00507661">
      <w:pPr>
        <w:pStyle w:val="afe"/>
        <w:numPr>
          <w:ilvl w:val="1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3964F1">
        <w:rPr>
          <w:sz w:val="28"/>
          <w:szCs w:val="28"/>
          <w:lang w:val="ru-RU"/>
        </w:rPr>
        <w:t>Реконструкции и строительства объектов сетей среднего и низкого напряжения;</w:t>
      </w:r>
    </w:p>
    <w:p w14:paraId="73C5D1EB" w14:textId="77777777" w:rsidR="00E72E5E" w:rsidRPr="003964F1" w:rsidRDefault="00E72E5E" w:rsidP="00507661">
      <w:pPr>
        <w:pStyle w:val="afe"/>
        <w:numPr>
          <w:ilvl w:val="0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3964F1">
        <w:rPr>
          <w:sz w:val="28"/>
          <w:szCs w:val="28"/>
          <w:lang w:val="ru-RU"/>
        </w:rPr>
        <w:t>Снижение уровня потерь электрической энергии.</w:t>
      </w:r>
    </w:p>
    <w:p w14:paraId="07131F7B" w14:textId="77777777" w:rsidR="007828EE" w:rsidRDefault="007828EE" w:rsidP="00507661">
      <w:pPr>
        <w:pStyle w:val="afe"/>
        <w:numPr>
          <w:ilvl w:val="0"/>
          <w:numId w:val="9"/>
        </w:numPr>
        <w:ind w:firstLine="131"/>
        <w:jc w:val="both"/>
        <w:rPr>
          <w:sz w:val="28"/>
          <w:szCs w:val="28"/>
          <w:lang w:val="ru-RU"/>
        </w:rPr>
      </w:pPr>
      <w:r w:rsidRPr="007828EE">
        <w:rPr>
          <w:sz w:val="28"/>
          <w:szCs w:val="28"/>
          <w:lang w:val="ru-RU"/>
        </w:rPr>
        <w:t>Реализация мероприятий в рамках дорожной карты по обеспечению электроснабжения Калининградской области (реализация схем выдачи мощности новых генерирующих объектов)</w:t>
      </w:r>
      <w:r>
        <w:rPr>
          <w:sz w:val="28"/>
          <w:szCs w:val="28"/>
          <w:lang w:val="ru-RU"/>
        </w:rPr>
        <w:t>.</w:t>
      </w:r>
    </w:p>
    <w:p w14:paraId="03AB75F3" w14:textId="3617A77C" w:rsidR="00D515E3" w:rsidRDefault="001C6AD8" w:rsidP="00293C64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  <w:r w:rsidRPr="000379E6">
        <w:rPr>
          <w:spacing w:val="-6"/>
          <w:sz w:val="28"/>
          <w:szCs w:val="28"/>
          <w:lang w:val="ru-RU"/>
        </w:rPr>
        <w:t xml:space="preserve">Основные показатели </w:t>
      </w:r>
      <w:r w:rsidR="002F607D">
        <w:rPr>
          <w:spacing w:val="-6"/>
          <w:sz w:val="28"/>
          <w:szCs w:val="28"/>
          <w:lang w:val="ru-RU"/>
        </w:rPr>
        <w:t>и</w:t>
      </w:r>
      <w:r w:rsidRPr="000379E6">
        <w:rPr>
          <w:spacing w:val="-6"/>
          <w:sz w:val="28"/>
          <w:szCs w:val="28"/>
          <w:lang w:val="ru-RU"/>
        </w:rPr>
        <w:t xml:space="preserve">нвестиционной программы на </w:t>
      </w:r>
      <w:r w:rsidR="00293C64">
        <w:rPr>
          <w:spacing w:val="-6"/>
          <w:sz w:val="28"/>
          <w:szCs w:val="28"/>
          <w:lang w:val="ru-RU"/>
        </w:rPr>
        <w:t>период</w:t>
      </w:r>
      <w:r w:rsidRPr="000379E6">
        <w:rPr>
          <w:spacing w:val="-6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>201</w:t>
      </w:r>
      <w:r w:rsidR="00DC6DCA">
        <w:rPr>
          <w:spacing w:val="-6"/>
          <w:sz w:val="28"/>
          <w:szCs w:val="28"/>
          <w:lang w:val="ru-RU"/>
        </w:rPr>
        <w:t>6</w:t>
      </w:r>
      <w:r>
        <w:rPr>
          <w:spacing w:val="-6"/>
          <w:sz w:val="28"/>
          <w:szCs w:val="28"/>
          <w:lang w:val="ru-RU"/>
        </w:rPr>
        <w:t>-</w:t>
      </w:r>
      <w:del w:id="48" w:author="Басалаева Татьяна Павловна" w:date="2016-01-17T13:42:00Z">
        <w:r w:rsidDel="00646058">
          <w:rPr>
            <w:spacing w:val="-6"/>
            <w:sz w:val="28"/>
            <w:szCs w:val="28"/>
            <w:lang w:val="ru-RU"/>
          </w:rPr>
          <w:delText>20</w:delText>
        </w:r>
        <w:r w:rsidR="00DC6DCA" w:rsidDel="00646058">
          <w:rPr>
            <w:spacing w:val="-6"/>
            <w:sz w:val="28"/>
            <w:szCs w:val="28"/>
            <w:lang w:val="ru-RU"/>
          </w:rPr>
          <w:delText>20</w:delText>
        </w:r>
        <w:r w:rsidDel="00646058">
          <w:rPr>
            <w:spacing w:val="-6"/>
            <w:sz w:val="28"/>
            <w:szCs w:val="28"/>
            <w:lang w:val="ru-RU"/>
          </w:rPr>
          <w:delText xml:space="preserve"> </w:delText>
        </w:r>
      </w:del>
      <w:ins w:id="49" w:author="Басалаева Татьяна Павловна" w:date="2016-01-17T13:42:00Z">
        <w:r w:rsidR="00646058">
          <w:rPr>
            <w:spacing w:val="-6"/>
            <w:sz w:val="28"/>
            <w:szCs w:val="28"/>
            <w:lang w:val="ru-RU"/>
          </w:rPr>
          <w:t>202</w:t>
        </w:r>
      </w:ins>
      <w:r w:rsidR="00B247FA">
        <w:rPr>
          <w:spacing w:val="-6"/>
          <w:sz w:val="28"/>
          <w:szCs w:val="28"/>
          <w:lang w:val="ru-RU"/>
        </w:rPr>
        <w:t>0</w:t>
      </w:r>
      <w:ins w:id="50" w:author="Басалаева Татьяна Павловна" w:date="2016-01-17T13:42:00Z">
        <w:r w:rsidR="00646058">
          <w:rPr>
            <w:spacing w:val="-6"/>
            <w:sz w:val="28"/>
            <w:szCs w:val="28"/>
            <w:lang w:val="ru-RU"/>
          </w:rPr>
          <w:t xml:space="preserve"> </w:t>
        </w:r>
      </w:ins>
      <w:r>
        <w:rPr>
          <w:spacing w:val="-6"/>
          <w:sz w:val="28"/>
          <w:szCs w:val="28"/>
          <w:lang w:val="ru-RU"/>
        </w:rPr>
        <w:t>гг. по освоению и финансированию</w:t>
      </w:r>
      <w:r w:rsidR="00247544">
        <w:rPr>
          <w:spacing w:val="-6"/>
          <w:sz w:val="28"/>
          <w:szCs w:val="28"/>
          <w:lang w:val="ru-RU"/>
        </w:rPr>
        <w:t>.</w:t>
      </w:r>
    </w:p>
    <w:p w14:paraId="46DE6E9A" w14:textId="18DE12F9" w:rsidR="00977B2D" w:rsidDel="00A2517B" w:rsidRDefault="00977B2D" w:rsidP="00E6205F">
      <w:pPr>
        <w:jc w:val="right"/>
        <w:rPr>
          <w:del w:id="51" w:author="Басалаева Татьяна Павловна" w:date="2016-01-17T13:53:00Z"/>
          <w:sz w:val="28"/>
          <w:szCs w:val="28"/>
          <w:lang w:val="ru-RU"/>
        </w:rPr>
      </w:pPr>
    </w:p>
    <w:p w14:paraId="406EE7A1" w14:textId="1A8A99A0" w:rsidR="00977B2D" w:rsidDel="00A2517B" w:rsidRDefault="00977B2D" w:rsidP="00E6205F">
      <w:pPr>
        <w:jc w:val="right"/>
        <w:rPr>
          <w:del w:id="52" w:author="Басалаева Татьяна Павловна" w:date="2016-01-17T13:53:00Z"/>
          <w:sz w:val="28"/>
          <w:szCs w:val="28"/>
          <w:lang w:val="ru-RU"/>
        </w:rPr>
      </w:pPr>
    </w:p>
    <w:p w14:paraId="6ACDA07D" w14:textId="52344752" w:rsidR="00977B2D" w:rsidDel="00A2517B" w:rsidRDefault="00977B2D" w:rsidP="00E6205F">
      <w:pPr>
        <w:jc w:val="right"/>
        <w:rPr>
          <w:del w:id="53" w:author="Басалаева Татьяна Павловна" w:date="2016-01-17T13:53:00Z"/>
          <w:sz w:val="28"/>
          <w:szCs w:val="28"/>
          <w:lang w:val="ru-RU"/>
        </w:rPr>
      </w:pPr>
    </w:p>
    <w:p w14:paraId="63D88A98" w14:textId="77777777" w:rsidR="001C0C0A" w:rsidRDefault="00D515E3" w:rsidP="00E6205F">
      <w:pPr>
        <w:jc w:val="right"/>
        <w:rPr>
          <w:sz w:val="28"/>
          <w:szCs w:val="28"/>
          <w:lang w:val="ru-RU"/>
        </w:rPr>
      </w:pPr>
      <w:r w:rsidRPr="00E6205F">
        <w:rPr>
          <w:sz w:val="28"/>
          <w:szCs w:val="28"/>
          <w:lang w:val="ru-RU"/>
        </w:rPr>
        <w:t xml:space="preserve">Таблица </w:t>
      </w:r>
      <w:r>
        <w:rPr>
          <w:sz w:val="28"/>
          <w:szCs w:val="28"/>
          <w:lang w:val="ru-RU"/>
        </w:rPr>
        <w:t xml:space="preserve">№ </w:t>
      </w:r>
      <w:r w:rsidRPr="00E6205F">
        <w:rPr>
          <w:sz w:val="28"/>
          <w:szCs w:val="28"/>
          <w:lang w:val="ru-RU"/>
        </w:rPr>
        <w:t>1</w:t>
      </w:r>
    </w:p>
    <w:bookmarkStart w:id="54" w:name="_MON_1447827005"/>
    <w:bookmarkStart w:id="55" w:name="_MON_1447827049"/>
    <w:bookmarkStart w:id="56" w:name="_MON_1447827068"/>
    <w:bookmarkStart w:id="57" w:name="_MON_1447827313"/>
    <w:bookmarkStart w:id="58" w:name="_MON_1447827418"/>
    <w:bookmarkStart w:id="59" w:name="_MON_1447827455"/>
    <w:bookmarkStart w:id="60" w:name="_MON_1447827494"/>
    <w:bookmarkStart w:id="61" w:name="_MON_1442315071"/>
    <w:bookmarkStart w:id="62" w:name="_MON_1454310108"/>
    <w:bookmarkStart w:id="63" w:name="_MON_1454310163"/>
    <w:bookmarkStart w:id="64" w:name="_MON_1454310199"/>
    <w:bookmarkStart w:id="65" w:name="_MON_1454310230"/>
    <w:bookmarkStart w:id="66" w:name="_MON_1454310301"/>
    <w:bookmarkStart w:id="67" w:name="_MON_1442313379"/>
    <w:bookmarkStart w:id="68" w:name="_MON_1454831558"/>
    <w:bookmarkStart w:id="69" w:name="_MON_1454831585"/>
    <w:bookmarkStart w:id="70" w:name="_MON_1454831617"/>
    <w:bookmarkStart w:id="71" w:name="_MON_1454831639"/>
    <w:bookmarkStart w:id="72" w:name="_MON_1454831876"/>
    <w:bookmarkStart w:id="73" w:name="_MON_1454831894"/>
    <w:bookmarkStart w:id="74" w:name="_MON_1454831908"/>
    <w:bookmarkStart w:id="75" w:name="_MON_1454831986"/>
    <w:bookmarkStart w:id="76" w:name="_MON_1442313386"/>
    <w:bookmarkStart w:id="77" w:name="_MON_1442313397"/>
    <w:bookmarkStart w:id="78" w:name="_MON_1458651530"/>
    <w:bookmarkStart w:id="79" w:name="_MON_1458651644"/>
    <w:bookmarkStart w:id="80" w:name="_MON_1458651647"/>
    <w:bookmarkStart w:id="81" w:name="_MON_1458651669"/>
    <w:bookmarkStart w:id="82" w:name="_MON_1442313459"/>
    <w:bookmarkStart w:id="83" w:name="_MON_1443254811"/>
    <w:bookmarkStart w:id="84" w:name="_MON_1443254855"/>
    <w:bookmarkStart w:id="85" w:name="_MON_1443254940"/>
    <w:bookmarkStart w:id="86" w:name="_MON_1443254968"/>
    <w:bookmarkStart w:id="87" w:name="_MON_1471155676"/>
    <w:bookmarkStart w:id="88" w:name="_MON_1471155721"/>
    <w:bookmarkStart w:id="89" w:name="_MON_1471155762"/>
    <w:bookmarkStart w:id="90" w:name="_MON_1471155782"/>
    <w:bookmarkStart w:id="91" w:name="_MON_1471155789"/>
    <w:bookmarkStart w:id="92" w:name="_MON_1443255014"/>
    <w:bookmarkStart w:id="93" w:name="_MON_1443255087"/>
    <w:bookmarkStart w:id="94" w:name="_MON_1443255158"/>
    <w:bookmarkStart w:id="95" w:name="_MON_1484744828"/>
    <w:bookmarkStart w:id="96" w:name="_MON_1484745568"/>
    <w:bookmarkStart w:id="97" w:name="_MON_1484745627"/>
    <w:bookmarkStart w:id="98" w:name="_MON_1484745849"/>
    <w:bookmarkStart w:id="99" w:name="_MON_1484745917"/>
    <w:bookmarkStart w:id="100" w:name="_MON_1484745945"/>
    <w:bookmarkStart w:id="101" w:name="_MON_1484746029"/>
    <w:bookmarkStart w:id="102" w:name="_MON_1484746066"/>
    <w:bookmarkStart w:id="103" w:name="_MON_1484746085"/>
    <w:bookmarkStart w:id="104" w:name="_MON_1443256002"/>
    <w:bookmarkStart w:id="105" w:name="_MON_1443256980"/>
    <w:bookmarkStart w:id="106" w:name="_MON_1486639093"/>
    <w:bookmarkStart w:id="107" w:name="_MON_1486639129"/>
    <w:bookmarkStart w:id="108" w:name="_MON_1486639192"/>
    <w:bookmarkStart w:id="109" w:name="_MON_1486639250"/>
    <w:bookmarkStart w:id="110" w:name="_MON_1486639310"/>
    <w:bookmarkStart w:id="111" w:name="_MON_1486639344"/>
    <w:bookmarkStart w:id="112" w:name="_MON_1486639388"/>
    <w:bookmarkStart w:id="113" w:name="_MON_1442313466"/>
    <w:bookmarkStart w:id="114" w:name="_MON_1442313473"/>
    <w:bookmarkStart w:id="115" w:name="_MON_1487509911"/>
    <w:bookmarkStart w:id="116" w:name="_MON_1442313483"/>
    <w:bookmarkStart w:id="117" w:name="_MON_1442313533"/>
    <w:bookmarkStart w:id="118" w:name="_MON_1442313610"/>
    <w:bookmarkStart w:id="119" w:name="_MON_1442313822"/>
    <w:bookmarkStart w:id="120" w:name="_MON_1443530739"/>
    <w:bookmarkStart w:id="121" w:name="_MON_1443530833"/>
    <w:bookmarkStart w:id="122" w:name="_MON_1443530889"/>
    <w:bookmarkStart w:id="123" w:name="_MON_1443530957"/>
    <w:bookmarkStart w:id="124" w:name="_MON_1443530999"/>
    <w:bookmarkStart w:id="125" w:name="_MON_1500882548"/>
    <w:bookmarkStart w:id="126" w:name="_MON_1500882700"/>
    <w:bookmarkStart w:id="127" w:name="_MON_1500882719"/>
    <w:bookmarkStart w:id="128" w:name="_MON_1500882764"/>
    <w:bookmarkStart w:id="129" w:name="_MON_1500882846"/>
    <w:bookmarkStart w:id="130" w:name="_MON_1500882906"/>
    <w:bookmarkStart w:id="131" w:name="_MON_1500882962"/>
    <w:bookmarkStart w:id="132" w:name="_MON_1500882968"/>
    <w:bookmarkStart w:id="133" w:name="_MON_1500883018"/>
    <w:bookmarkStart w:id="134" w:name="_MON_1443531038"/>
    <w:bookmarkStart w:id="135" w:name="_MON_1501055357"/>
    <w:bookmarkStart w:id="136" w:name="_MON_1501055386"/>
    <w:bookmarkStart w:id="137" w:name="_MON_1501055463"/>
    <w:bookmarkStart w:id="138" w:name="_MON_1501055481"/>
    <w:bookmarkStart w:id="139" w:name="_MON_1501055495"/>
    <w:bookmarkStart w:id="140" w:name="_MON_1442313851"/>
    <w:bookmarkStart w:id="141" w:name="_MON_1501656254"/>
    <w:bookmarkStart w:id="142" w:name="_MON_1445925157"/>
    <w:bookmarkStart w:id="143" w:name="_MON_1445925237"/>
    <w:bookmarkStart w:id="144" w:name="_MON_1445925361"/>
    <w:bookmarkStart w:id="145" w:name="_MON_1445925437"/>
    <w:bookmarkStart w:id="146" w:name="_MON_1445925501"/>
    <w:bookmarkStart w:id="147" w:name="_MON_1445925546"/>
    <w:bookmarkStart w:id="148" w:name="_MON_1445925594"/>
    <w:bookmarkStart w:id="149" w:name="_MON_1445925699"/>
    <w:bookmarkStart w:id="150" w:name="_MON_1445925747"/>
    <w:bookmarkStart w:id="151" w:name="_MON_1445925819"/>
    <w:bookmarkStart w:id="152" w:name="_MON_1445925992"/>
    <w:bookmarkStart w:id="153" w:name="_MON_1445926238"/>
    <w:bookmarkStart w:id="154" w:name="_MON_1442313903"/>
    <w:bookmarkStart w:id="155" w:name="_MON_1445926634"/>
    <w:bookmarkStart w:id="156" w:name="_MON_1442313982"/>
    <w:bookmarkStart w:id="157" w:name="_MON_1442314087"/>
    <w:bookmarkStart w:id="158" w:name="_MON_1442314155"/>
    <w:bookmarkStart w:id="159" w:name="_MON_1447826647"/>
    <w:bookmarkStart w:id="160" w:name="_MON_1447826781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Start w:id="161" w:name="_MON_1447826878"/>
    <w:bookmarkEnd w:id="161"/>
    <w:p w14:paraId="0549E694" w14:textId="09E13489" w:rsidR="00B12EAC" w:rsidRDefault="00B247FA" w:rsidP="000A7839">
      <w:pPr>
        <w:rPr>
          <w:sz w:val="28"/>
          <w:szCs w:val="28"/>
          <w:lang w:val="ru-RU"/>
        </w:rPr>
      </w:pPr>
      <w:r w:rsidRPr="00597305">
        <w:rPr>
          <w:sz w:val="28"/>
          <w:szCs w:val="28"/>
          <w:lang w:val="ru-RU"/>
        </w:rPr>
        <w:object w:dxaOrig="10407" w:dyaOrig="4398" w14:anchorId="6A8DD0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524.25pt;height:223.5pt" o:ole="">
            <v:imagedata r:id="rId8" o:title=""/>
          </v:shape>
          <o:OLEObject Type="Embed" ProgID="Excel.SheetBinaryMacroEnabled.12" ShapeID="_x0000_i1045" DrawAspect="Content" ObjectID="_1520923411" r:id="rId9"/>
        </w:object>
      </w:r>
    </w:p>
    <w:p w14:paraId="59CA76A0" w14:textId="77777777" w:rsidR="00977B2D" w:rsidRDefault="00977B2D" w:rsidP="00507661">
      <w:pPr>
        <w:ind w:firstLine="851"/>
        <w:jc w:val="both"/>
        <w:rPr>
          <w:sz w:val="28"/>
          <w:szCs w:val="28"/>
          <w:lang w:val="ru-RU"/>
        </w:rPr>
      </w:pPr>
    </w:p>
    <w:p w14:paraId="7F1F6AD1" w14:textId="49CBCCA3" w:rsidR="00B12EAC" w:rsidRDefault="00B12EAC" w:rsidP="00507661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Источники финансирования инвестиционной программы 201</w:t>
      </w:r>
      <w:r w:rsidR="00DD5C4C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-</w:t>
      </w:r>
      <w:del w:id="162" w:author="Басалаева Татьяна Павловна" w:date="2016-01-17T13:52:00Z">
        <w:r w:rsidDel="009E1143">
          <w:rPr>
            <w:sz w:val="28"/>
            <w:szCs w:val="28"/>
            <w:lang w:val="ru-RU"/>
          </w:rPr>
          <w:delText>20</w:delText>
        </w:r>
        <w:r w:rsidR="00DD5C4C" w:rsidDel="009E1143">
          <w:rPr>
            <w:sz w:val="28"/>
            <w:szCs w:val="28"/>
            <w:lang w:val="ru-RU"/>
          </w:rPr>
          <w:delText>20</w:delText>
        </w:r>
        <w:r w:rsidDel="009E1143">
          <w:rPr>
            <w:sz w:val="28"/>
            <w:szCs w:val="28"/>
            <w:lang w:val="ru-RU"/>
          </w:rPr>
          <w:delText xml:space="preserve"> </w:delText>
        </w:r>
      </w:del>
      <w:ins w:id="163" w:author="Басалаева Татьяна Павловна" w:date="2016-01-17T13:52:00Z">
        <w:r w:rsidR="009E1143">
          <w:rPr>
            <w:sz w:val="28"/>
            <w:szCs w:val="28"/>
            <w:lang w:val="ru-RU"/>
          </w:rPr>
          <w:t>202</w:t>
        </w:r>
      </w:ins>
      <w:r w:rsidR="00CD67AA">
        <w:rPr>
          <w:sz w:val="28"/>
          <w:szCs w:val="28"/>
          <w:lang w:val="ru-RU"/>
        </w:rPr>
        <w:t>0</w:t>
      </w:r>
      <w:ins w:id="164" w:author="Басалаева Татьяна Павловна" w:date="2016-01-17T13:52:00Z">
        <w:r w:rsidR="009E1143">
          <w:rPr>
            <w:sz w:val="28"/>
            <w:szCs w:val="28"/>
            <w:lang w:val="ru-RU"/>
          </w:rPr>
          <w:t xml:space="preserve"> </w:t>
        </w:r>
      </w:ins>
      <w:r>
        <w:rPr>
          <w:sz w:val="28"/>
          <w:szCs w:val="28"/>
          <w:lang w:val="ru-RU"/>
        </w:rPr>
        <w:t>гг.</w:t>
      </w:r>
    </w:p>
    <w:p w14:paraId="7351D6D3" w14:textId="77777777" w:rsidR="000A7839" w:rsidRDefault="000A7839" w:rsidP="000A7839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lastRenderedPageBreak/>
        <w:t xml:space="preserve">В сложившейся финансовой ситуации прибыль от передачи </w:t>
      </w:r>
      <w:proofErr w:type="spellStart"/>
      <w:r>
        <w:rPr>
          <w:spacing w:val="-6"/>
          <w:sz w:val="28"/>
          <w:szCs w:val="28"/>
          <w:lang w:val="ru-RU"/>
        </w:rPr>
        <w:t>эл.энергии</w:t>
      </w:r>
      <w:proofErr w:type="spellEnd"/>
      <w:r>
        <w:rPr>
          <w:spacing w:val="-6"/>
          <w:sz w:val="28"/>
          <w:szCs w:val="28"/>
          <w:lang w:val="ru-RU"/>
        </w:rPr>
        <w:t xml:space="preserve"> на инвестиции не образуется. Это обусловлено инфляционными процессами в экономике страны, ростом стоимости обслуживания кредитных ресурсов.</w:t>
      </w:r>
    </w:p>
    <w:p w14:paraId="25AB4315" w14:textId="1BA037CD" w:rsidR="003A04ED" w:rsidRDefault="003A04ED">
      <w:pPr>
        <w:ind w:firstLine="720"/>
        <w:jc w:val="both"/>
        <w:rPr>
          <w:spacing w:val="-6"/>
          <w:sz w:val="28"/>
          <w:szCs w:val="28"/>
          <w:lang w:val="ru-RU"/>
        </w:rPr>
        <w:pPrChange w:id="165" w:author="Басалаева Татьяна Павловна" w:date="2016-01-17T13:55:00Z">
          <w:pPr>
            <w:spacing w:before="120"/>
            <w:ind w:firstLine="720"/>
            <w:jc w:val="both"/>
          </w:pPr>
        </w:pPrChange>
      </w:pPr>
      <w:r>
        <w:rPr>
          <w:spacing w:val="-6"/>
          <w:sz w:val="28"/>
          <w:szCs w:val="28"/>
          <w:lang w:val="ru-RU"/>
        </w:rPr>
        <w:t>В связи с выходом Постановления Правительства Российской Федерации №1076 от 08.10.2015 г. «О предоставлении бюджетных инвестиций публичному акционерному обществу «Российские сети» в объекты капитального строительства за счет средств федерального бюджета на реализацию мероприятий по строительству и реконструкции объектов капитального строительства в целях создания инфраструктуры энергоснабжения</w:t>
      </w:r>
      <w:r w:rsidR="00FF0023">
        <w:rPr>
          <w:spacing w:val="-6"/>
          <w:sz w:val="28"/>
          <w:szCs w:val="28"/>
          <w:lang w:val="ru-RU"/>
        </w:rPr>
        <w:t xml:space="preserve"> к проведению в 20</w:t>
      </w:r>
      <w:r>
        <w:rPr>
          <w:spacing w:val="-6"/>
          <w:sz w:val="28"/>
          <w:szCs w:val="28"/>
          <w:lang w:val="ru-RU"/>
        </w:rPr>
        <w:t>18 году в Российской Федерации чемпионата мира по футболу» в инвестиционной программе 2016-</w:t>
      </w:r>
      <w:del w:id="166" w:author="Басалаева Татьяна Павловна" w:date="2016-01-17T13:53:00Z">
        <w:r w:rsidDel="00A2517B">
          <w:rPr>
            <w:spacing w:val="-6"/>
            <w:sz w:val="28"/>
            <w:szCs w:val="28"/>
            <w:lang w:val="ru-RU"/>
          </w:rPr>
          <w:delText xml:space="preserve">2020 </w:delText>
        </w:r>
      </w:del>
      <w:ins w:id="167" w:author="Басалаева Татьяна Павловна" w:date="2016-01-17T13:53:00Z">
        <w:r w:rsidR="00A2517B">
          <w:rPr>
            <w:spacing w:val="-6"/>
            <w:sz w:val="28"/>
            <w:szCs w:val="28"/>
            <w:lang w:val="ru-RU"/>
          </w:rPr>
          <w:t>202</w:t>
        </w:r>
      </w:ins>
      <w:r w:rsidR="00CD67AA">
        <w:rPr>
          <w:spacing w:val="-6"/>
          <w:sz w:val="28"/>
          <w:szCs w:val="28"/>
          <w:lang w:val="ru-RU"/>
        </w:rPr>
        <w:t>0</w:t>
      </w:r>
      <w:ins w:id="168" w:author="Басалаева Татьяна Павловна" w:date="2016-01-17T13:53:00Z">
        <w:r w:rsidR="00A2517B">
          <w:rPr>
            <w:spacing w:val="-6"/>
            <w:sz w:val="28"/>
            <w:szCs w:val="28"/>
            <w:lang w:val="ru-RU"/>
          </w:rPr>
          <w:t xml:space="preserve"> </w:t>
        </w:r>
      </w:ins>
      <w:r>
        <w:rPr>
          <w:spacing w:val="-6"/>
          <w:sz w:val="28"/>
          <w:szCs w:val="28"/>
          <w:lang w:val="ru-RU"/>
        </w:rPr>
        <w:t xml:space="preserve">гг. отражено в полном объеме финансирование </w:t>
      </w:r>
      <w:r w:rsidR="006019C4">
        <w:rPr>
          <w:spacing w:val="-6"/>
          <w:sz w:val="28"/>
          <w:szCs w:val="28"/>
          <w:lang w:val="ru-RU"/>
        </w:rPr>
        <w:t xml:space="preserve">указанных </w:t>
      </w:r>
      <w:r>
        <w:rPr>
          <w:spacing w:val="-6"/>
          <w:sz w:val="28"/>
          <w:szCs w:val="28"/>
          <w:lang w:val="ru-RU"/>
        </w:rPr>
        <w:t>мероприятий.</w:t>
      </w:r>
    </w:p>
    <w:p w14:paraId="36393BCB" w14:textId="725E3A7C" w:rsidR="00085FE6" w:rsidRPr="00085FE6" w:rsidRDefault="00085FE6">
      <w:pPr>
        <w:ind w:firstLine="720"/>
        <w:jc w:val="both"/>
        <w:rPr>
          <w:sz w:val="28"/>
          <w:szCs w:val="28"/>
          <w:lang w:val="ru-RU" w:eastAsia="ru-RU"/>
        </w:rPr>
        <w:pPrChange w:id="169" w:author="Басалаева Татьяна Павловна" w:date="2016-01-17T13:54:00Z">
          <w:pPr>
            <w:jc w:val="both"/>
          </w:pPr>
        </w:pPrChange>
      </w:pPr>
      <w:r w:rsidRPr="00A2517B">
        <w:rPr>
          <w:spacing w:val="-6"/>
          <w:sz w:val="28"/>
          <w:szCs w:val="28"/>
          <w:lang w:val="ru-RU"/>
        </w:rPr>
        <w:t xml:space="preserve"> В инвестиционной программе 2016-</w:t>
      </w:r>
      <w:del w:id="170" w:author="Басалаева Татьяна Павловна" w:date="2016-01-17T13:53:00Z">
        <w:r w:rsidRPr="00A2517B" w:rsidDel="00A2517B">
          <w:rPr>
            <w:spacing w:val="-6"/>
            <w:sz w:val="28"/>
            <w:szCs w:val="28"/>
            <w:lang w:val="ru-RU"/>
          </w:rPr>
          <w:delText xml:space="preserve">2020 </w:delText>
        </w:r>
      </w:del>
      <w:ins w:id="171" w:author="Басалаева Татьяна Павловна" w:date="2016-01-17T13:53:00Z">
        <w:r w:rsidR="00A2517B" w:rsidRPr="00A2517B">
          <w:rPr>
            <w:spacing w:val="-6"/>
            <w:sz w:val="28"/>
            <w:szCs w:val="28"/>
            <w:lang w:val="ru-RU"/>
          </w:rPr>
          <w:t>202</w:t>
        </w:r>
      </w:ins>
      <w:r w:rsidR="00CD67AA">
        <w:rPr>
          <w:spacing w:val="-6"/>
          <w:sz w:val="28"/>
          <w:szCs w:val="28"/>
          <w:lang w:val="ru-RU"/>
        </w:rPr>
        <w:t>0</w:t>
      </w:r>
      <w:ins w:id="172" w:author="Басалаева Татьяна Павловна" w:date="2016-01-17T13:53:00Z">
        <w:r w:rsidR="00A2517B" w:rsidRPr="00A2517B">
          <w:rPr>
            <w:spacing w:val="-6"/>
            <w:sz w:val="28"/>
            <w:szCs w:val="28"/>
            <w:lang w:val="ru-RU"/>
          </w:rPr>
          <w:t xml:space="preserve"> </w:t>
        </w:r>
      </w:ins>
      <w:r w:rsidRPr="00A2517B">
        <w:rPr>
          <w:spacing w:val="-6"/>
          <w:sz w:val="28"/>
          <w:szCs w:val="28"/>
          <w:lang w:val="ru-RU"/>
        </w:rPr>
        <w:t>гг. отражена реализация мероприятий в рамках дорожной карты по обеспечению электроснабжения Калининградской области (реализация схем выдачи мощности новых генерирующих объектов) распоряжение Правительства Российской</w:t>
      </w:r>
      <w:r w:rsidRPr="00085FE6">
        <w:rPr>
          <w:sz w:val="28"/>
          <w:szCs w:val="28"/>
          <w:lang w:val="ru-RU" w:eastAsia="ru-RU"/>
        </w:rPr>
        <w:t xml:space="preserve"> Федерации от 25.08.2014 № 1623-р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России»)</w:t>
      </w:r>
    </w:p>
    <w:p w14:paraId="01AD507D" w14:textId="0F45B58F" w:rsidR="00977B2D" w:rsidDel="009E7248" w:rsidRDefault="00977B2D" w:rsidP="00EA0BAC">
      <w:pPr>
        <w:jc w:val="right"/>
        <w:rPr>
          <w:del w:id="173" w:author="Басалаева Татьяна Павловна" w:date="2016-01-17T13:55:00Z"/>
          <w:sz w:val="28"/>
          <w:szCs w:val="28"/>
          <w:lang w:val="ru-RU"/>
        </w:rPr>
      </w:pPr>
    </w:p>
    <w:p w14:paraId="7096188D" w14:textId="734355AE" w:rsidR="00977B2D" w:rsidDel="009E7248" w:rsidRDefault="00977B2D" w:rsidP="00EA0BAC">
      <w:pPr>
        <w:jc w:val="right"/>
        <w:rPr>
          <w:del w:id="174" w:author="Басалаева Татьяна Павловна" w:date="2016-01-17T13:55:00Z"/>
          <w:sz w:val="28"/>
          <w:szCs w:val="28"/>
          <w:lang w:val="ru-RU"/>
        </w:rPr>
      </w:pPr>
    </w:p>
    <w:p w14:paraId="5AA96EB9" w14:textId="793AD949" w:rsidR="00977B2D" w:rsidDel="009E7248" w:rsidRDefault="00977B2D" w:rsidP="00EA0BAC">
      <w:pPr>
        <w:jc w:val="right"/>
        <w:rPr>
          <w:del w:id="175" w:author="Басалаева Татьяна Павловна" w:date="2016-01-17T13:55:00Z"/>
          <w:sz w:val="28"/>
          <w:szCs w:val="28"/>
          <w:lang w:val="ru-RU"/>
        </w:rPr>
      </w:pPr>
    </w:p>
    <w:p w14:paraId="40451C9B" w14:textId="61AEC712" w:rsidR="00977B2D" w:rsidDel="009E7248" w:rsidRDefault="00977B2D" w:rsidP="00EA0BAC">
      <w:pPr>
        <w:jc w:val="right"/>
        <w:rPr>
          <w:del w:id="176" w:author="Басалаева Татьяна Павловна" w:date="2016-01-17T13:55:00Z"/>
          <w:sz w:val="28"/>
          <w:szCs w:val="28"/>
          <w:lang w:val="ru-RU"/>
        </w:rPr>
      </w:pPr>
    </w:p>
    <w:p w14:paraId="2EE80EFC" w14:textId="0917D9A1" w:rsidR="00977B2D" w:rsidDel="009E7248" w:rsidRDefault="00977B2D" w:rsidP="00EA0BAC">
      <w:pPr>
        <w:jc w:val="right"/>
        <w:rPr>
          <w:del w:id="177" w:author="Басалаева Татьяна Павловна" w:date="2016-01-17T13:55:00Z"/>
          <w:sz w:val="28"/>
          <w:szCs w:val="28"/>
          <w:lang w:val="ru-RU"/>
        </w:rPr>
      </w:pPr>
    </w:p>
    <w:p w14:paraId="0D536184" w14:textId="7304B207" w:rsidR="00977B2D" w:rsidDel="009E7248" w:rsidRDefault="00977B2D" w:rsidP="00EA0BAC">
      <w:pPr>
        <w:jc w:val="right"/>
        <w:rPr>
          <w:del w:id="178" w:author="Басалаева Татьяна Павловна" w:date="2016-01-17T13:55:00Z"/>
          <w:sz w:val="28"/>
          <w:szCs w:val="28"/>
          <w:lang w:val="ru-RU"/>
        </w:rPr>
      </w:pPr>
    </w:p>
    <w:p w14:paraId="4D0B74B9" w14:textId="162EADC2" w:rsidR="00977B2D" w:rsidDel="009E7248" w:rsidRDefault="00977B2D" w:rsidP="00EA0BAC">
      <w:pPr>
        <w:jc w:val="right"/>
        <w:rPr>
          <w:del w:id="179" w:author="Басалаева Татьяна Павловна" w:date="2016-01-17T13:55:00Z"/>
          <w:sz w:val="28"/>
          <w:szCs w:val="28"/>
          <w:lang w:val="ru-RU"/>
        </w:rPr>
      </w:pPr>
    </w:p>
    <w:p w14:paraId="508364C0" w14:textId="17CC9EA8" w:rsidR="00977B2D" w:rsidDel="009E7248" w:rsidRDefault="00977B2D" w:rsidP="00EA0BAC">
      <w:pPr>
        <w:jc w:val="right"/>
        <w:rPr>
          <w:del w:id="180" w:author="Басалаева Татьяна Павловна" w:date="2016-01-17T13:55:00Z"/>
          <w:sz w:val="28"/>
          <w:szCs w:val="28"/>
          <w:lang w:val="ru-RU"/>
        </w:rPr>
      </w:pPr>
    </w:p>
    <w:p w14:paraId="557AA85B" w14:textId="1FEF48D5" w:rsidR="00977B2D" w:rsidDel="009E7248" w:rsidRDefault="00977B2D" w:rsidP="00EA0BAC">
      <w:pPr>
        <w:jc w:val="right"/>
        <w:rPr>
          <w:del w:id="181" w:author="Басалаева Татьяна Павловна" w:date="2016-01-17T13:55:00Z"/>
          <w:sz w:val="28"/>
          <w:szCs w:val="28"/>
          <w:lang w:val="ru-RU"/>
        </w:rPr>
      </w:pPr>
    </w:p>
    <w:p w14:paraId="7B6AE96C" w14:textId="39C9D6E4" w:rsidR="00977B2D" w:rsidDel="009E7248" w:rsidRDefault="00977B2D" w:rsidP="00EA0BAC">
      <w:pPr>
        <w:jc w:val="right"/>
        <w:rPr>
          <w:del w:id="182" w:author="Басалаева Татьяна Павловна" w:date="2016-01-17T13:55:00Z"/>
          <w:sz w:val="28"/>
          <w:szCs w:val="28"/>
          <w:lang w:val="ru-RU"/>
        </w:rPr>
      </w:pPr>
    </w:p>
    <w:p w14:paraId="4CB7B94E" w14:textId="77777777" w:rsidR="00EA0BAC" w:rsidRPr="00A97323" w:rsidRDefault="00EA0BAC" w:rsidP="00EA0BAC">
      <w:pPr>
        <w:jc w:val="right"/>
        <w:rPr>
          <w:sz w:val="28"/>
          <w:szCs w:val="28"/>
          <w:lang w:val="ru-RU"/>
        </w:rPr>
      </w:pPr>
      <w:r w:rsidRPr="00A97323">
        <w:rPr>
          <w:sz w:val="28"/>
          <w:szCs w:val="28"/>
          <w:lang w:val="ru-RU"/>
        </w:rPr>
        <w:t>Таблица № 2</w:t>
      </w:r>
    </w:p>
    <w:p w14:paraId="3F4CC804" w14:textId="77777777" w:rsidR="00EA0BAC" w:rsidRDefault="000A7839" w:rsidP="00EA0BAC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="00EA0BAC">
        <w:rPr>
          <w:sz w:val="28"/>
          <w:szCs w:val="28"/>
          <w:lang w:val="ru-RU"/>
        </w:rPr>
        <w:t>лн</w:t>
      </w:r>
      <w:r w:rsidR="00EA0BAC" w:rsidRPr="00A97323">
        <w:rPr>
          <w:sz w:val="28"/>
          <w:szCs w:val="28"/>
          <w:lang w:val="ru-RU"/>
        </w:rPr>
        <w:t xml:space="preserve">. руб. </w:t>
      </w:r>
      <w:r w:rsidR="007A28E0">
        <w:rPr>
          <w:sz w:val="28"/>
          <w:szCs w:val="28"/>
          <w:lang w:val="ru-RU"/>
        </w:rPr>
        <w:t>с</w:t>
      </w:r>
      <w:r w:rsidR="00EA0BAC" w:rsidRPr="00A97323">
        <w:rPr>
          <w:sz w:val="28"/>
          <w:szCs w:val="28"/>
          <w:lang w:val="ru-RU"/>
        </w:rPr>
        <w:t xml:space="preserve"> НДС</w:t>
      </w:r>
    </w:p>
    <w:p w14:paraId="7FA223C1" w14:textId="77777777" w:rsidR="00507661" w:rsidRDefault="00507661" w:rsidP="00EA0BAC">
      <w:pPr>
        <w:jc w:val="right"/>
        <w:rPr>
          <w:sz w:val="28"/>
          <w:szCs w:val="28"/>
          <w:lang w:val="ru-RU"/>
        </w:rPr>
      </w:pPr>
    </w:p>
    <w:bookmarkStart w:id="183" w:name="_MON_1458717990"/>
    <w:bookmarkStart w:id="184" w:name="_MON_1443256151"/>
    <w:bookmarkStart w:id="185" w:name="_MON_1443256170"/>
    <w:bookmarkStart w:id="186" w:name="_MON_1443256510"/>
    <w:bookmarkStart w:id="187" w:name="_MON_1443256596"/>
    <w:bookmarkStart w:id="188" w:name="_MON_1443256721"/>
    <w:bookmarkStart w:id="189" w:name="_MON_1443256732"/>
    <w:bookmarkStart w:id="190" w:name="_MON_1443256970"/>
    <w:bookmarkStart w:id="191" w:name="_MON_1484746161"/>
    <w:bookmarkStart w:id="192" w:name="_MON_1484746220"/>
    <w:bookmarkStart w:id="193" w:name="_MON_1484746227"/>
    <w:bookmarkStart w:id="194" w:name="_MON_1484746300"/>
    <w:bookmarkStart w:id="195" w:name="_MON_1484746391"/>
    <w:bookmarkStart w:id="196" w:name="_MON_1442314336"/>
    <w:bookmarkStart w:id="197" w:name="_MON_1442314355"/>
    <w:bookmarkStart w:id="198" w:name="_MON_1486639431"/>
    <w:bookmarkStart w:id="199" w:name="_MON_1442314375"/>
    <w:bookmarkStart w:id="200" w:name="_MON_1442314385"/>
    <w:bookmarkStart w:id="201" w:name="_MON_1487509996"/>
    <w:bookmarkStart w:id="202" w:name="_MON_1442314394"/>
    <w:bookmarkStart w:id="203" w:name="_MON_1442314417"/>
    <w:bookmarkStart w:id="204" w:name="_MON_1443531107"/>
    <w:bookmarkStart w:id="205" w:name="_MON_1443531139"/>
    <w:bookmarkStart w:id="206" w:name="_MON_1443531189"/>
    <w:bookmarkStart w:id="207" w:name="_MON_1443531202"/>
    <w:bookmarkStart w:id="208" w:name="_MON_1443531271"/>
    <w:bookmarkStart w:id="209" w:name="_MON_1442314433"/>
    <w:bookmarkStart w:id="210" w:name="_MON_1442314786"/>
    <w:bookmarkStart w:id="211" w:name="_MON_1445927289"/>
    <w:bookmarkStart w:id="212" w:name="_MON_1500883110"/>
    <w:bookmarkStart w:id="213" w:name="_MON_1445927325"/>
    <w:bookmarkStart w:id="214" w:name="_MON_1501055627"/>
    <w:bookmarkStart w:id="215" w:name="_MON_1501055660"/>
    <w:bookmarkStart w:id="216" w:name="_MON_1501055740"/>
    <w:bookmarkStart w:id="217" w:name="_MON_1445927353"/>
    <w:bookmarkStart w:id="218" w:name="_MON_1501656455"/>
    <w:bookmarkStart w:id="219" w:name="_MON_1442314847"/>
    <w:bookmarkStart w:id="220" w:name="_MON_1442314899"/>
    <w:bookmarkStart w:id="221" w:name="_MON_1442314273"/>
    <w:bookmarkStart w:id="222" w:name="_MON_1447827550"/>
    <w:bookmarkStart w:id="223" w:name="_MON_1442314282"/>
    <w:bookmarkStart w:id="224" w:name="_MON_1454310368"/>
    <w:bookmarkStart w:id="225" w:name="_MON_1454310431"/>
    <w:bookmarkStart w:id="226" w:name="_MON_1442314300"/>
    <w:bookmarkStart w:id="227" w:name="_MON_1454831948"/>
    <w:bookmarkStart w:id="228" w:name="_MON_1454831961"/>
    <w:bookmarkStart w:id="229" w:name="_MON_1454831997"/>
    <w:bookmarkStart w:id="230" w:name="_MON_1454832028"/>
    <w:bookmarkStart w:id="231" w:name="_MON_1454832046"/>
    <w:bookmarkStart w:id="232" w:name="_MON_1442314326"/>
    <w:bookmarkStart w:id="233" w:name="_MON_1443256085"/>
    <w:bookmarkStart w:id="234" w:name="_MON_1458651837"/>
    <w:bookmarkStart w:id="235" w:name="_MON_1458651901"/>
    <w:bookmarkStart w:id="236" w:name="_MON_1458651918"/>
    <w:bookmarkStart w:id="237" w:name="_MON_145865193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Start w:id="238" w:name="_MON_1443256137"/>
    <w:bookmarkEnd w:id="238"/>
    <w:p w14:paraId="0A42AF4F" w14:textId="5F0AC721" w:rsidR="00E827CA" w:rsidRDefault="00E7699A" w:rsidP="00274BF5">
      <w:pPr>
        <w:rPr>
          <w:sz w:val="28"/>
          <w:szCs w:val="28"/>
          <w:lang w:val="en-US"/>
        </w:rPr>
      </w:pPr>
      <w:r w:rsidRPr="00597305">
        <w:rPr>
          <w:sz w:val="28"/>
          <w:szCs w:val="28"/>
          <w:lang w:val="en-US"/>
        </w:rPr>
        <w:object w:dxaOrig="10507" w:dyaOrig="3705" w14:anchorId="5D772083">
          <v:shape id="_x0000_i1068" type="#_x0000_t75" style="width:528.75pt;height:187.5pt" o:ole="">
            <v:imagedata r:id="rId10" o:title=""/>
          </v:shape>
          <o:OLEObject Type="Embed" ProgID="Excel.SheetBinaryMacroEnabled.12" ShapeID="_x0000_i1068" DrawAspect="Content" ObjectID="_1520923412" r:id="rId11"/>
        </w:object>
      </w:r>
    </w:p>
    <w:p w14:paraId="3B4C177B" w14:textId="728EA894" w:rsidR="00BA7BCF" w:rsidRPr="008328A6" w:rsidRDefault="00BA7BCF" w:rsidP="00BC040E">
      <w:pPr>
        <w:pStyle w:val="21"/>
        <w:rPr>
          <w:sz w:val="28"/>
          <w:szCs w:val="28"/>
        </w:rPr>
      </w:pPr>
      <w:bookmarkStart w:id="239" w:name="_MON_1443530795"/>
      <w:bookmarkEnd w:id="239"/>
      <w:r w:rsidRPr="00FA3A50">
        <w:rPr>
          <w:sz w:val="28"/>
          <w:szCs w:val="28"/>
        </w:rPr>
        <w:t>В ходе реализации долгосрочной инвестиционной программы 201</w:t>
      </w:r>
      <w:r w:rsidR="005D65D7">
        <w:rPr>
          <w:sz w:val="28"/>
          <w:szCs w:val="28"/>
        </w:rPr>
        <w:t>6</w:t>
      </w:r>
      <w:r w:rsidRPr="00FA3A50">
        <w:rPr>
          <w:sz w:val="28"/>
          <w:szCs w:val="28"/>
        </w:rPr>
        <w:t>-</w:t>
      </w:r>
      <w:del w:id="240" w:author="Басалаева Татьяна Павловна" w:date="2016-01-17T13:59:00Z">
        <w:r w:rsidRPr="00FA3A50" w:rsidDel="008A5AF4">
          <w:rPr>
            <w:sz w:val="28"/>
            <w:szCs w:val="28"/>
          </w:rPr>
          <w:delText>20</w:delText>
        </w:r>
        <w:r w:rsidR="005D65D7" w:rsidDel="008A5AF4">
          <w:rPr>
            <w:sz w:val="28"/>
            <w:szCs w:val="28"/>
          </w:rPr>
          <w:delText>20</w:delText>
        </w:r>
        <w:r w:rsidRPr="00FA3A50" w:rsidDel="008A5AF4">
          <w:rPr>
            <w:sz w:val="28"/>
            <w:szCs w:val="28"/>
          </w:rPr>
          <w:delText xml:space="preserve"> </w:delText>
        </w:r>
      </w:del>
      <w:ins w:id="241" w:author="Басалаева Татьяна Павловна" w:date="2016-01-17T13:59:00Z">
        <w:r w:rsidR="008A5AF4" w:rsidRPr="00FA3A50">
          <w:rPr>
            <w:sz w:val="28"/>
            <w:szCs w:val="28"/>
          </w:rPr>
          <w:t>20</w:t>
        </w:r>
        <w:r w:rsidR="008A5AF4">
          <w:rPr>
            <w:sz w:val="28"/>
            <w:szCs w:val="28"/>
          </w:rPr>
          <w:t>2</w:t>
        </w:r>
      </w:ins>
      <w:r w:rsidR="00E7699A">
        <w:rPr>
          <w:sz w:val="28"/>
          <w:szCs w:val="28"/>
        </w:rPr>
        <w:t>0</w:t>
      </w:r>
      <w:ins w:id="242" w:author="Басалаева Татьяна Павловна" w:date="2016-01-17T13:59:00Z">
        <w:r w:rsidR="008A5AF4" w:rsidRPr="00FA3A50">
          <w:rPr>
            <w:sz w:val="28"/>
            <w:szCs w:val="28"/>
          </w:rPr>
          <w:t xml:space="preserve"> </w:t>
        </w:r>
      </w:ins>
      <w:r w:rsidRPr="00FA3A50">
        <w:rPr>
          <w:sz w:val="28"/>
          <w:szCs w:val="28"/>
        </w:rPr>
        <w:t xml:space="preserve">гг. планируется ввести основных фондов на </w:t>
      </w:r>
      <w:del w:id="243" w:author="Басалаева Татьяна Павловна" w:date="2016-01-17T14:11:00Z">
        <w:r w:rsidR="004561FD" w:rsidDel="006104BF">
          <w:rPr>
            <w:sz w:val="28"/>
            <w:szCs w:val="28"/>
          </w:rPr>
          <w:delText xml:space="preserve">7 </w:delText>
        </w:r>
      </w:del>
      <w:r w:rsidR="000375E4">
        <w:rPr>
          <w:sz w:val="28"/>
          <w:szCs w:val="28"/>
        </w:rPr>
        <w:t>8</w:t>
      </w:r>
      <w:ins w:id="244" w:author="Басалаева Татьяна Павловна" w:date="2016-01-17T14:11:00Z">
        <w:r w:rsidR="006104BF">
          <w:rPr>
            <w:sz w:val="28"/>
            <w:szCs w:val="28"/>
          </w:rPr>
          <w:t xml:space="preserve"> </w:t>
        </w:r>
      </w:ins>
      <w:del w:id="245" w:author="Басалаева Татьяна Павловна" w:date="2016-01-17T14:11:00Z">
        <w:r w:rsidR="00F010E6" w:rsidDel="006104BF">
          <w:rPr>
            <w:sz w:val="28"/>
            <w:szCs w:val="28"/>
          </w:rPr>
          <w:delText>644</w:delText>
        </w:r>
        <w:r w:rsidR="004561FD" w:rsidRPr="00FA3A50" w:rsidDel="006104BF">
          <w:rPr>
            <w:sz w:val="28"/>
            <w:szCs w:val="28"/>
          </w:rPr>
          <w:delText xml:space="preserve"> </w:delText>
        </w:r>
      </w:del>
      <w:r w:rsidR="000375E4">
        <w:rPr>
          <w:sz w:val="28"/>
          <w:szCs w:val="28"/>
        </w:rPr>
        <w:t>137</w:t>
      </w:r>
      <w:ins w:id="246" w:author="Басалаева Татьяна Павловна" w:date="2016-01-17T14:11:00Z">
        <w:r w:rsidR="006104BF" w:rsidRPr="00FA3A50">
          <w:rPr>
            <w:sz w:val="28"/>
            <w:szCs w:val="28"/>
          </w:rPr>
          <w:t xml:space="preserve"> </w:t>
        </w:r>
      </w:ins>
      <w:r w:rsidRPr="00FA3A50">
        <w:rPr>
          <w:sz w:val="28"/>
          <w:szCs w:val="28"/>
        </w:rPr>
        <w:t>млн.</w:t>
      </w:r>
      <w:r w:rsidR="0008732E" w:rsidRPr="00FA3A50">
        <w:rPr>
          <w:sz w:val="28"/>
          <w:szCs w:val="28"/>
        </w:rPr>
        <w:t xml:space="preserve"> </w:t>
      </w:r>
      <w:r w:rsidRPr="00FA3A50">
        <w:rPr>
          <w:sz w:val="28"/>
          <w:szCs w:val="28"/>
        </w:rPr>
        <w:t>руб</w:t>
      </w:r>
      <w:r w:rsidR="0008732E" w:rsidRPr="00FA3A50">
        <w:rPr>
          <w:sz w:val="28"/>
          <w:szCs w:val="28"/>
        </w:rPr>
        <w:t xml:space="preserve">лей, </w:t>
      </w:r>
      <w:del w:id="247" w:author="Басалаева Татьяна Павловна" w:date="2016-01-17T14:11:00Z">
        <w:r w:rsidR="00C3133C" w:rsidDel="006104BF">
          <w:rPr>
            <w:sz w:val="28"/>
            <w:szCs w:val="28"/>
          </w:rPr>
          <w:delText>3</w:delText>
        </w:r>
        <w:r w:rsidR="00F010E6" w:rsidDel="006104BF">
          <w:rPr>
            <w:sz w:val="28"/>
            <w:szCs w:val="28"/>
          </w:rPr>
          <w:delText>70</w:delText>
        </w:r>
        <w:r w:rsidR="00C3133C" w:rsidDel="006104BF">
          <w:rPr>
            <w:sz w:val="28"/>
            <w:szCs w:val="28"/>
          </w:rPr>
          <w:delText xml:space="preserve"> </w:delText>
        </w:r>
      </w:del>
      <w:r w:rsidR="007538DE">
        <w:rPr>
          <w:sz w:val="28"/>
          <w:szCs w:val="28"/>
        </w:rPr>
        <w:t>3</w:t>
      </w:r>
      <w:r w:rsidR="006B2A43">
        <w:rPr>
          <w:sz w:val="28"/>
          <w:szCs w:val="28"/>
        </w:rPr>
        <w:t>40</w:t>
      </w:r>
      <w:ins w:id="248" w:author="Басалаева Татьяна Павловна" w:date="2016-01-17T14:11:00Z">
        <w:r w:rsidR="006104BF">
          <w:rPr>
            <w:sz w:val="28"/>
            <w:szCs w:val="28"/>
          </w:rPr>
          <w:t xml:space="preserve"> </w:t>
        </w:r>
      </w:ins>
      <w:r w:rsidR="0008732E" w:rsidRPr="00FA3A50">
        <w:rPr>
          <w:sz w:val="28"/>
          <w:szCs w:val="28"/>
        </w:rPr>
        <w:t xml:space="preserve">МВА, </w:t>
      </w:r>
      <w:del w:id="249" w:author="Басалаева Татьяна Павловна" w:date="2016-01-17T14:11:00Z">
        <w:r w:rsidR="00F010E6" w:rsidDel="006104BF">
          <w:rPr>
            <w:sz w:val="28"/>
            <w:szCs w:val="28"/>
          </w:rPr>
          <w:delText>609</w:delText>
        </w:r>
        <w:r w:rsidR="00C3133C" w:rsidRPr="00FA3A50" w:rsidDel="006104BF">
          <w:rPr>
            <w:sz w:val="28"/>
            <w:szCs w:val="28"/>
          </w:rPr>
          <w:delText xml:space="preserve"> </w:delText>
        </w:r>
      </w:del>
      <w:r w:rsidR="006B2A43">
        <w:rPr>
          <w:sz w:val="28"/>
          <w:szCs w:val="28"/>
        </w:rPr>
        <w:t>641</w:t>
      </w:r>
      <w:ins w:id="250" w:author="Басалаева Татьяна Павловна" w:date="2016-01-17T14:11:00Z">
        <w:r w:rsidR="006104BF" w:rsidRPr="00FA3A50">
          <w:rPr>
            <w:sz w:val="28"/>
            <w:szCs w:val="28"/>
          </w:rPr>
          <w:t xml:space="preserve"> </w:t>
        </w:r>
      </w:ins>
      <w:r w:rsidR="0008732E" w:rsidRPr="00FA3A50">
        <w:rPr>
          <w:sz w:val="28"/>
          <w:szCs w:val="28"/>
        </w:rPr>
        <w:t>км ЛЭП</w:t>
      </w:r>
      <w:r w:rsidRPr="00FA3A50">
        <w:rPr>
          <w:sz w:val="28"/>
          <w:szCs w:val="28"/>
        </w:rPr>
        <w:t>:</w:t>
      </w:r>
      <w:r w:rsidRPr="00F7233E">
        <w:rPr>
          <w:sz w:val="28"/>
          <w:szCs w:val="28"/>
        </w:rPr>
        <w:t xml:space="preserve"> </w:t>
      </w:r>
    </w:p>
    <w:p w14:paraId="712DA2D8" w14:textId="77777777" w:rsidR="0097160E" w:rsidRDefault="0028262C" w:rsidP="0028262C">
      <w:pPr>
        <w:spacing w:before="120"/>
        <w:ind w:firstLine="720"/>
        <w:jc w:val="right"/>
        <w:rPr>
          <w:spacing w:val="-6"/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Таблица №</w:t>
      </w:r>
      <w:r w:rsidR="00EA0BAC">
        <w:rPr>
          <w:spacing w:val="-6"/>
          <w:sz w:val="28"/>
          <w:szCs w:val="28"/>
          <w:lang w:val="ru-RU"/>
        </w:rPr>
        <w:t>3</w:t>
      </w:r>
    </w:p>
    <w:bookmarkStart w:id="251" w:name="_MON_1447827840"/>
    <w:bookmarkStart w:id="252" w:name="_MON_1447827855"/>
    <w:bookmarkStart w:id="253" w:name="_MON_1447827883"/>
    <w:bookmarkStart w:id="254" w:name="_MON_1447827899"/>
    <w:bookmarkStart w:id="255" w:name="_MON_1447827925"/>
    <w:bookmarkStart w:id="256" w:name="_MON_1447827941"/>
    <w:bookmarkStart w:id="257" w:name="_MON_1442383875"/>
    <w:bookmarkStart w:id="258" w:name="_MON_1454310557"/>
    <w:bookmarkStart w:id="259" w:name="_MON_1454310596"/>
    <w:bookmarkStart w:id="260" w:name="_MON_1454310612"/>
    <w:bookmarkStart w:id="261" w:name="_MON_1454310659"/>
    <w:bookmarkStart w:id="262" w:name="_MON_1442315620"/>
    <w:bookmarkStart w:id="263" w:name="_MON_1454832154"/>
    <w:bookmarkStart w:id="264" w:name="_MON_1454832186"/>
    <w:bookmarkStart w:id="265" w:name="_MON_1454832194"/>
    <w:bookmarkStart w:id="266" w:name="_MON_1454832216"/>
    <w:bookmarkStart w:id="267" w:name="_MON_1442315657"/>
    <w:bookmarkStart w:id="268" w:name="_MON_1442315680"/>
    <w:bookmarkStart w:id="269" w:name="_MON_1458652002"/>
    <w:bookmarkStart w:id="270" w:name="_MON_1458652069"/>
    <w:bookmarkStart w:id="271" w:name="_MON_1443261499"/>
    <w:bookmarkStart w:id="272" w:name="_MON_1443261553"/>
    <w:bookmarkStart w:id="273" w:name="_MON_1443261576"/>
    <w:bookmarkStart w:id="274" w:name="_MON_1467103122"/>
    <w:bookmarkStart w:id="275" w:name="_MON_1443266887"/>
    <w:bookmarkStart w:id="276" w:name="_MON_1443266904"/>
    <w:bookmarkStart w:id="277" w:name="_MON_1443266927"/>
    <w:bookmarkStart w:id="278" w:name="_MON_1443266958"/>
    <w:bookmarkStart w:id="279" w:name="_MON_1443267073"/>
    <w:bookmarkStart w:id="280" w:name="_MON_1484746965"/>
    <w:bookmarkStart w:id="281" w:name="_MON_1484747075"/>
    <w:bookmarkStart w:id="282" w:name="_MON_1484747115"/>
    <w:bookmarkStart w:id="283" w:name="_MON_1484747144"/>
    <w:bookmarkStart w:id="284" w:name="_MON_1484747173"/>
    <w:bookmarkStart w:id="285" w:name="_MON_1484747204"/>
    <w:bookmarkStart w:id="286" w:name="_MON_1484747265"/>
    <w:bookmarkStart w:id="287" w:name="_MON_1484747309"/>
    <w:bookmarkStart w:id="288" w:name="_MON_1484747371"/>
    <w:bookmarkStart w:id="289" w:name="_MON_1484747384"/>
    <w:bookmarkStart w:id="290" w:name="_MON_1484747409"/>
    <w:bookmarkStart w:id="291" w:name="_MON_1484747436"/>
    <w:bookmarkStart w:id="292" w:name="_MON_1484747448"/>
    <w:bookmarkStart w:id="293" w:name="_MON_1443267137"/>
    <w:bookmarkStart w:id="294" w:name="_MON_1442315692"/>
    <w:bookmarkStart w:id="295" w:name="_MON_1486639557"/>
    <w:bookmarkStart w:id="296" w:name="_MON_1486639580"/>
    <w:bookmarkStart w:id="297" w:name="_MON_1486639604"/>
    <w:bookmarkStart w:id="298" w:name="_MON_1486639709"/>
    <w:bookmarkStart w:id="299" w:name="_MON_1486639733"/>
    <w:bookmarkStart w:id="300" w:name="_MON_1486639750"/>
    <w:bookmarkStart w:id="301" w:name="_MON_1486639777"/>
    <w:bookmarkStart w:id="302" w:name="_MON_1486639825"/>
    <w:bookmarkStart w:id="303" w:name="_MON_1486639869"/>
    <w:bookmarkStart w:id="304" w:name="_MON_1486639892"/>
    <w:bookmarkStart w:id="305" w:name="_MON_1443271654"/>
    <w:bookmarkStart w:id="306" w:name="_MON_1442315703"/>
    <w:bookmarkStart w:id="307" w:name="_MON_1442315778"/>
    <w:bookmarkStart w:id="308" w:name="_MON_1443338268"/>
    <w:bookmarkStart w:id="309" w:name="_MON_1442315796"/>
    <w:bookmarkStart w:id="310" w:name="_MON_1495522219"/>
    <w:bookmarkStart w:id="311" w:name="_MON_1495522273"/>
    <w:bookmarkStart w:id="312" w:name="_MON_1443338521"/>
    <w:bookmarkStart w:id="313" w:name="_MON_1443338612"/>
    <w:bookmarkStart w:id="314" w:name="_MON_1443338663"/>
    <w:bookmarkStart w:id="315" w:name="_MON_1442315927"/>
    <w:bookmarkStart w:id="316" w:name="_MON_1442315950"/>
    <w:bookmarkStart w:id="317" w:name="_MON_1443531910"/>
    <w:bookmarkStart w:id="318" w:name="_MON_1443531936"/>
    <w:bookmarkStart w:id="319" w:name="_MON_1500883417"/>
    <w:bookmarkStart w:id="320" w:name="_MON_1500883446"/>
    <w:bookmarkStart w:id="321" w:name="_MON_1500883517"/>
    <w:bookmarkStart w:id="322" w:name="_MON_1500883554"/>
    <w:bookmarkStart w:id="323" w:name="_MON_1500883589"/>
    <w:bookmarkStart w:id="324" w:name="_MON_1500883610"/>
    <w:bookmarkStart w:id="325" w:name="_MON_1500883656"/>
    <w:bookmarkStart w:id="326" w:name="_MON_1500883681"/>
    <w:bookmarkStart w:id="327" w:name="_MON_1443531962"/>
    <w:bookmarkStart w:id="328" w:name="_MON_1501056023"/>
    <w:bookmarkStart w:id="329" w:name="_MON_1501056051"/>
    <w:bookmarkStart w:id="330" w:name="_MON_1501056071"/>
    <w:bookmarkStart w:id="331" w:name="_MON_1501056093"/>
    <w:bookmarkStart w:id="332" w:name="_MON_1501056111"/>
    <w:bookmarkStart w:id="333" w:name="_MON_1443532005"/>
    <w:bookmarkStart w:id="334" w:name="_MON_1443532017"/>
    <w:bookmarkStart w:id="335" w:name="_MON_1443532045"/>
    <w:bookmarkStart w:id="336" w:name="_MON_1443532064"/>
    <w:bookmarkStart w:id="337" w:name="_MON_1442316029"/>
    <w:bookmarkStart w:id="338" w:name="_MON_1442316077"/>
    <w:bookmarkStart w:id="339" w:name="_MON_1445927465"/>
    <w:bookmarkStart w:id="340" w:name="_MON_1445927501"/>
    <w:bookmarkStart w:id="341" w:name="_MON_1445927524"/>
    <w:bookmarkStart w:id="342" w:name="_MON_1445927549"/>
    <w:bookmarkStart w:id="343" w:name="_MON_1445927571"/>
    <w:bookmarkStart w:id="344" w:name="_MON_1445927600"/>
    <w:bookmarkStart w:id="345" w:name="_MON_1445927666"/>
    <w:bookmarkStart w:id="346" w:name="_MON_1442316091"/>
    <w:bookmarkStart w:id="347" w:name="_MON_1445928107"/>
    <w:bookmarkStart w:id="348" w:name="_MON_1445928131"/>
    <w:bookmarkStart w:id="349" w:name="_MON_1442315609"/>
    <w:bookmarkStart w:id="350" w:name="_MON_1445935276"/>
    <w:bookmarkStart w:id="351" w:name="_MON_1442383846"/>
    <w:bookmarkStart w:id="352" w:name="_MON_1447827762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Start w:id="353" w:name="_MON_1447827802"/>
    <w:bookmarkEnd w:id="353"/>
    <w:p w14:paraId="7ECD3E83" w14:textId="36496856" w:rsidR="008D1B95" w:rsidRDefault="006B2A43" w:rsidP="008D1B95">
      <w:pPr>
        <w:spacing w:before="120"/>
        <w:rPr>
          <w:spacing w:val="-6"/>
          <w:sz w:val="28"/>
          <w:szCs w:val="28"/>
          <w:lang w:val="en-US"/>
        </w:rPr>
      </w:pPr>
      <w:r w:rsidRPr="00597305">
        <w:rPr>
          <w:spacing w:val="-6"/>
          <w:sz w:val="28"/>
          <w:szCs w:val="28"/>
          <w:lang w:val="en-US"/>
        </w:rPr>
        <w:object w:dxaOrig="10232" w:dyaOrig="1543" w14:anchorId="3E273235">
          <v:shape id="_x0000_i1081" type="#_x0000_t75" style="width:512.25pt;height:79.5pt" o:ole="">
            <v:imagedata r:id="rId12" o:title=""/>
          </v:shape>
          <o:OLEObject Type="Embed" ProgID="Excel.SheetBinaryMacroEnabled.12" ShapeID="_x0000_i1081" DrawAspect="Content" ObjectID="_1520923413" r:id="rId13"/>
        </w:object>
      </w:r>
    </w:p>
    <w:p w14:paraId="22E42625" w14:textId="77777777" w:rsidR="00177296" w:rsidRDefault="00177296" w:rsidP="00177296">
      <w:pPr>
        <w:pStyle w:val="21"/>
        <w:rPr>
          <w:bCs/>
          <w:sz w:val="28"/>
          <w:szCs w:val="28"/>
        </w:rPr>
      </w:pPr>
      <w:r w:rsidRPr="00E6241E">
        <w:rPr>
          <w:bCs/>
          <w:sz w:val="28"/>
          <w:szCs w:val="28"/>
        </w:rPr>
        <w:t>Структур</w:t>
      </w:r>
      <w:r>
        <w:rPr>
          <w:bCs/>
          <w:sz w:val="28"/>
          <w:szCs w:val="28"/>
        </w:rPr>
        <w:t>у</w:t>
      </w:r>
      <w:r w:rsidR="001774DC">
        <w:rPr>
          <w:bCs/>
          <w:sz w:val="28"/>
          <w:szCs w:val="28"/>
        </w:rPr>
        <w:t xml:space="preserve"> инвестиционной программы </w:t>
      </w:r>
      <w:r w:rsidRPr="00E6241E">
        <w:rPr>
          <w:bCs/>
          <w:sz w:val="28"/>
          <w:szCs w:val="28"/>
        </w:rPr>
        <w:t xml:space="preserve">АО </w:t>
      </w:r>
      <w:r w:rsidR="00C370D8">
        <w:rPr>
          <w:bCs/>
          <w:sz w:val="28"/>
          <w:szCs w:val="28"/>
        </w:rPr>
        <w:t>«</w:t>
      </w:r>
      <w:proofErr w:type="spellStart"/>
      <w:r w:rsidR="00C370D8">
        <w:rPr>
          <w:bCs/>
          <w:sz w:val="28"/>
          <w:szCs w:val="28"/>
        </w:rPr>
        <w:t>Янтарьэнерго</w:t>
      </w:r>
      <w:proofErr w:type="spellEnd"/>
      <w:r w:rsidR="00C370D8">
        <w:rPr>
          <w:bCs/>
          <w:sz w:val="28"/>
          <w:szCs w:val="28"/>
        </w:rPr>
        <w:t xml:space="preserve">» по направлениям </w:t>
      </w:r>
      <w:r w:rsidRPr="00E6241E">
        <w:rPr>
          <w:bCs/>
          <w:sz w:val="28"/>
          <w:szCs w:val="28"/>
        </w:rPr>
        <w:t xml:space="preserve">капитальных вложений (по финансированию) </w:t>
      </w:r>
      <w:r>
        <w:rPr>
          <w:bCs/>
          <w:sz w:val="28"/>
          <w:szCs w:val="28"/>
        </w:rPr>
        <w:t>можно условно разбить на группы по достигаемым целям:</w:t>
      </w:r>
    </w:p>
    <w:p w14:paraId="25982B57" w14:textId="393A0B29" w:rsidR="00177296" w:rsidRPr="00177296" w:rsidRDefault="00177296" w:rsidP="00177296">
      <w:pPr>
        <w:pStyle w:val="21"/>
        <w:ind w:left="720" w:firstLine="0"/>
        <w:rPr>
          <w:bCs/>
          <w:sz w:val="28"/>
          <w:szCs w:val="28"/>
        </w:rPr>
      </w:pPr>
      <w:r w:rsidRPr="00177296">
        <w:rPr>
          <w:bCs/>
          <w:sz w:val="28"/>
          <w:szCs w:val="28"/>
        </w:rPr>
        <w:lastRenderedPageBreak/>
        <w:t xml:space="preserve">1. Обеспечение электроснабжения главного стадиона и тренировочных баз ЧМ по футболу 2018 года в рамках </w:t>
      </w:r>
      <w:r w:rsidR="00192E90">
        <w:rPr>
          <w:bCs/>
          <w:sz w:val="28"/>
          <w:szCs w:val="28"/>
        </w:rPr>
        <w:t>постановлений Правительства Российской Федерации</w:t>
      </w:r>
      <w:r w:rsidR="00192E90" w:rsidRPr="00177296">
        <w:rPr>
          <w:bCs/>
          <w:sz w:val="28"/>
          <w:szCs w:val="28"/>
        </w:rPr>
        <w:t xml:space="preserve"> от 20 июня 2013 г.</w:t>
      </w:r>
      <w:r w:rsidR="00192E90">
        <w:rPr>
          <w:bCs/>
          <w:sz w:val="28"/>
          <w:szCs w:val="28"/>
        </w:rPr>
        <w:t xml:space="preserve"> </w:t>
      </w:r>
      <w:r w:rsidRPr="00177296">
        <w:rPr>
          <w:bCs/>
          <w:sz w:val="28"/>
          <w:szCs w:val="28"/>
        </w:rPr>
        <w:t xml:space="preserve">№ 518 </w:t>
      </w:r>
      <w:r w:rsidR="00E51109">
        <w:rPr>
          <w:bCs/>
          <w:sz w:val="28"/>
          <w:szCs w:val="28"/>
        </w:rPr>
        <w:t xml:space="preserve">и </w:t>
      </w:r>
      <w:r w:rsidR="00192E90">
        <w:rPr>
          <w:bCs/>
          <w:sz w:val="28"/>
          <w:szCs w:val="28"/>
        </w:rPr>
        <w:t xml:space="preserve">от 08.10.2015 г </w:t>
      </w:r>
      <w:r w:rsidR="00E51109">
        <w:rPr>
          <w:bCs/>
          <w:sz w:val="28"/>
          <w:szCs w:val="28"/>
        </w:rPr>
        <w:t>№1076</w:t>
      </w:r>
      <w:r w:rsidR="00192E90">
        <w:rPr>
          <w:bCs/>
          <w:sz w:val="28"/>
          <w:szCs w:val="28"/>
        </w:rPr>
        <w:t>.</w:t>
      </w:r>
      <w:r w:rsidR="00E51109">
        <w:rPr>
          <w:bCs/>
          <w:sz w:val="28"/>
          <w:szCs w:val="28"/>
        </w:rPr>
        <w:t xml:space="preserve"> </w:t>
      </w:r>
    </w:p>
    <w:p w14:paraId="59C37089" w14:textId="77777777" w:rsidR="00177296" w:rsidRPr="00177296" w:rsidRDefault="00177296" w:rsidP="00177296">
      <w:pPr>
        <w:pStyle w:val="21"/>
        <w:ind w:left="720" w:firstLine="0"/>
        <w:rPr>
          <w:bCs/>
          <w:sz w:val="28"/>
          <w:szCs w:val="28"/>
        </w:rPr>
      </w:pPr>
      <w:r w:rsidRPr="00177296">
        <w:rPr>
          <w:sz w:val="28"/>
          <w:szCs w:val="28"/>
        </w:rPr>
        <w:t>2. Повышение надежности и доступности электросетевой инфраструктуры системы электроснабжения Калининградской области</w:t>
      </w:r>
      <w:r w:rsidRPr="00177296">
        <w:rPr>
          <w:bCs/>
          <w:sz w:val="28"/>
          <w:szCs w:val="28"/>
        </w:rPr>
        <w:t xml:space="preserve"> </w:t>
      </w:r>
    </w:p>
    <w:p w14:paraId="39C11FFF" w14:textId="77777777" w:rsidR="00FF0023" w:rsidRPr="00085FE6" w:rsidRDefault="00E51109" w:rsidP="00C370D8">
      <w:pPr>
        <w:ind w:left="709"/>
        <w:jc w:val="both"/>
        <w:rPr>
          <w:sz w:val="28"/>
          <w:szCs w:val="28"/>
          <w:lang w:val="ru-RU" w:eastAsia="ru-RU"/>
        </w:rPr>
      </w:pPr>
      <w:r w:rsidRPr="00FF0023">
        <w:rPr>
          <w:bCs/>
          <w:sz w:val="28"/>
          <w:szCs w:val="28"/>
          <w:lang w:val="ru-RU"/>
        </w:rPr>
        <w:t>3</w:t>
      </w:r>
      <w:r w:rsidR="004101CD" w:rsidRPr="00FF0023">
        <w:rPr>
          <w:bCs/>
          <w:sz w:val="28"/>
          <w:szCs w:val="28"/>
          <w:lang w:val="ru-RU"/>
        </w:rPr>
        <w:t xml:space="preserve">. </w:t>
      </w:r>
      <w:r w:rsidR="004101CD" w:rsidRPr="00FF0023">
        <w:rPr>
          <w:sz w:val="28"/>
          <w:szCs w:val="28"/>
          <w:lang w:val="ru-RU"/>
        </w:rPr>
        <w:t>Реализация мероприятий в рамках дорожной карты по обеспечению электроснабжения Калининградской области (реализация схем выдачи мощности новых генерирующих объектов)</w:t>
      </w:r>
      <w:r w:rsidR="00FF0023">
        <w:rPr>
          <w:sz w:val="28"/>
          <w:szCs w:val="28"/>
          <w:lang w:val="ru-RU"/>
        </w:rPr>
        <w:t xml:space="preserve"> исполнение</w:t>
      </w:r>
      <w:r w:rsidR="00FF0023" w:rsidRPr="00FF0023">
        <w:rPr>
          <w:sz w:val="28"/>
          <w:szCs w:val="28"/>
          <w:lang w:val="ru-RU" w:eastAsia="ru-RU"/>
        </w:rPr>
        <w:t xml:space="preserve"> </w:t>
      </w:r>
      <w:r w:rsidR="00FF0023">
        <w:rPr>
          <w:sz w:val="28"/>
          <w:szCs w:val="28"/>
          <w:lang w:val="ru-RU" w:eastAsia="ru-RU"/>
        </w:rPr>
        <w:t xml:space="preserve">мероприятий </w:t>
      </w:r>
      <w:r w:rsidR="00FF0023" w:rsidRPr="00085FE6">
        <w:rPr>
          <w:sz w:val="28"/>
          <w:szCs w:val="28"/>
          <w:lang w:val="ru-RU" w:eastAsia="ru-RU"/>
        </w:rPr>
        <w:t>распоряжени</w:t>
      </w:r>
      <w:r w:rsidR="00FF0023">
        <w:rPr>
          <w:sz w:val="28"/>
          <w:szCs w:val="28"/>
          <w:lang w:val="ru-RU" w:eastAsia="ru-RU"/>
        </w:rPr>
        <w:t>я</w:t>
      </w:r>
      <w:r w:rsidR="00FF0023" w:rsidRPr="00085FE6">
        <w:rPr>
          <w:sz w:val="28"/>
          <w:szCs w:val="28"/>
          <w:lang w:val="ru-RU" w:eastAsia="ru-RU"/>
        </w:rPr>
        <w:t xml:space="preserve"> Правительства Российской Федерации от 25.08.2014 № 1623-р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России»)</w:t>
      </w:r>
    </w:p>
    <w:p w14:paraId="40F54683" w14:textId="77777777" w:rsidR="00AB1A54" w:rsidRPr="00177296" w:rsidRDefault="00177296" w:rsidP="00AB1A54">
      <w:pPr>
        <w:pStyle w:val="21"/>
        <w:ind w:left="720" w:firstLine="0"/>
        <w:rPr>
          <w:bCs/>
          <w:sz w:val="28"/>
          <w:szCs w:val="28"/>
        </w:rPr>
      </w:pPr>
      <w:r w:rsidRPr="00507661">
        <w:rPr>
          <w:bCs/>
          <w:i/>
          <w:sz w:val="28"/>
          <w:szCs w:val="28"/>
        </w:rPr>
        <w:t>1. Обеспечение электроснабжения главного стадиона, аэропорта</w:t>
      </w:r>
      <w:r w:rsidR="004E5748" w:rsidRPr="00507661">
        <w:rPr>
          <w:bCs/>
          <w:i/>
          <w:sz w:val="28"/>
          <w:szCs w:val="28"/>
        </w:rPr>
        <w:t xml:space="preserve"> «Храброво»</w:t>
      </w:r>
      <w:r w:rsidRPr="00507661">
        <w:rPr>
          <w:bCs/>
          <w:i/>
          <w:sz w:val="28"/>
          <w:szCs w:val="28"/>
        </w:rPr>
        <w:t xml:space="preserve"> и тренировочных баз ЧМ по футболу 2018 года в рамках ПП № 518 от 20 июня 2013 г.</w:t>
      </w:r>
      <w:r w:rsidR="00AB1A54" w:rsidRPr="00AB1A54">
        <w:rPr>
          <w:bCs/>
          <w:sz w:val="28"/>
          <w:szCs w:val="28"/>
        </w:rPr>
        <w:t xml:space="preserve"> </w:t>
      </w:r>
      <w:r w:rsidR="00AB1A54">
        <w:rPr>
          <w:bCs/>
          <w:sz w:val="28"/>
          <w:szCs w:val="28"/>
        </w:rPr>
        <w:t>и ПП №1076 от 08.10.2015 г</w:t>
      </w:r>
    </w:p>
    <w:p w14:paraId="1C9EF75E" w14:textId="48703AA4" w:rsidR="00177296" w:rsidRDefault="00177296" w:rsidP="00177296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Разработана проектно-сметная документация, прошедшая </w:t>
      </w:r>
      <w:proofErr w:type="spellStart"/>
      <w:r>
        <w:rPr>
          <w:bCs/>
          <w:sz w:val="28"/>
          <w:szCs w:val="28"/>
        </w:rPr>
        <w:t>Госэкспертизу</w:t>
      </w:r>
      <w:proofErr w:type="spellEnd"/>
      <w:r>
        <w:rPr>
          <w:bCs/>
          <w:sz w:val="28"/>
          <w:szCs w:val="28"/>
        </w:rPr>
        <w:t>.</w:t>
      </w:r>
    </w:p>
    <w:p w14:paraId="19849A95" w14:textId="77777777" w:rsidR="00177296" w:rsidRPr="00106AF0" w:rsidRDefault="00177296" w:rsidP="00177296">
      <w:pPr>
        <w:pStyle w:val="21"/>
        <w:numPr>
          <w:ilvl w:val="0"/>
          <w:numId w:val="11"/>
        </w:numPr>
        <w:rPr>
          <w:bCs/>
          <w:sz w:val="28"/>
          <w:szCs w:val="28"/>
        </w:rPr>
      </w:pPr>
      <w:r w:rsidRPr="00106AF0">
        <w:rPr>
          <w:bCs/>
          <w:sz w:val="28"/>
          <w:szCs w:val="28"/>
        </w:rPr>
        <w:t xml:space="preserve">Строительство ПС 110/10 </w:t>
      </w:r>
      <w:proofErr w:type="spellStart"/>
      <w:r w:rsidRPr="00106AF0">
        <w:rPr>
          <w:bCs/>
          <w:sz w:val="28"/>
          <w:szCs w:val="28"/>
        </w:rPr>
        <w:t>кВ</w:t>
      </w:r>
      <w:proofErr w:type="spellEnd"/>
      <w:r w:rsidRPr="00106AF0">
        <w:rPr>
          <w:bCs/>
          <w:sz w:val="28"/>
          <w:szCs w:val="28"/>
        </w:rPr>
        <w:t xml:space="preserve"> Береговая с заходами 4-х КЛ 110 </w:t>
      </w:r>
      <w:proofErr w:type="spellStart"/>
      <w:r w:rsidRPr="00106AF0">
        <w:rPr>
          <w:bCs/>
          <w:sz w:val="28"/>
          <w:szCs w:val="28"/>
        </w:rPr>
        <w:t>кВ</w:t>
      </w:r>
      <w:proofErr w:type="spellEnd"/>
      <w:r w:rsidRPr="00106AF0">
        <w:rPr>
          <w:bCs/>
          <w:sz w:val="28"/>
          <w:szCs w:val="28"/>
        </w:rPr>
        <w:t xml:space="preserve"> от ПС 110 </w:t>
      </w:r>
      <w:proofErr w:type="spellStart"/>
      <w:r w:rsidRPr="00106AF0">
        <w:rPr>
          <w:bCs/>
          <w:sz w:val="28"/>
          <w:szCs w:val="28"/>
        </w:rPr>
        <w:t>кВ</w:t>
      </w:r>
      <w:proofErr w:type="spellEnd"/>
      <w:r w:rsidRPr="00106AF0">
        <w:rPr>
          <w:bCs/>
          <w:sz w:val="28"/>
          <w:szCs w:val="28"/>
        </w:rPr>
        <w:t xml:space="preserve"> Береговая на ВЛ 110 </w:t>
      </w:r>
      <w:proofErr w:type="spellStart"/>
      <w:r w:rsidRPr="00106AF0">
        <w:rPr>
          <w:bCs/>
          <w:sz w:val="28"/>
          <w:szCs w:val="28"/>
        </w:rPr>
        <w:t>кВ</w:t>
      </w:r>
      <w:proofErr w:type="spellEnd"/>
      <w:r w:rsidRPr="00106AF0">
        <w:rPr>
          <w:bCs/>
          <w:sz w:val="28"/>
          <w:szCs w:val="28"/>
        </w:rPr>
        <w:t xml:space="preserve"> № 115/116 (ПС Центральная - ПС Московская/ ПС Центральная - ПС Северная)</w:t>
      </w:r>
      <w:r w:rsidR="006019C4">
        <w:rPr>
          <w:bCs/>
          <w:sz w:val="28"/>
          <w:szCs w:val="28"/>
        </w:rPr>
        <w:t>, г. Калининград</w:t>
      </w:r>
    </w:p>
    <w:p w14:paraId="23F65BCE" w14:textId="0A6434D5" w:rsidR="00BD61FE" w:rsidRPr="00106AF0" w:rsidRDefault="00177296" w:rsidP="00BD61FE">
      <w:pPr>
        <w:pStyle w:val="21"/>
        <w:numPr>
          <w:ilvl w:val="0"/>
          <w:numId w:val="14"/>
        </w:numPr>
        <w:rPr>
          <w:bCs/>
          <w:sz w:val="28"/>
          <w:szCs w:val="28"/>
        </w:rPr>
      </w:pPr>
      <w:r w:rsidRPr="00106AF0">
        <w:rPr>
          <w:bCs/>
          <w:sz w:val="28"/>
          <w:szCs w:val="28"/>
        </w:rPr>
        <w:t xml:space="preserve">Комплексная реконструкция ВЛ 110 </w:t>
      </w:r>
      <w:proofErr w:type="spellStart"/>
      <w:r w:rsidRPr="00106AF0">
        <w:rPr>
          <w:bCs/>
          <w:sz w:val="28"/>
          <w:szCs w:val="28"/>
        </w:rPr>
        <w:t>кВ</w:t>
      </w:r>
      <w:proofErr w:type="spellEnd"/>
      <w:r w:rsidRPr="00106AF0">
        <w:rPr>
          <w:bCs/>
          <w:sz w:val="28"/>
          <w:szCs w:val="28"/>
        </w:rPr>
        <w:t xml:space="preserve"> 115/116 (ПС Центральная - ПС Московская/ ПС Центральная - ПС Северная) и 116/166 (ПС Центральная - ПС Северная/ ПС Московская - ПС Северная) с увеличением сечения провода и сопутствующими техническими мероприятиями на смежных ПС и реконструкцией ОРУ 110 </w:t>
      </w:r>
      <w:proofErr w:type="spellStart"/>
      <w:r w:rsidRPr="00106AF0">
        <w:rPr>
          <w:bCs/>
          <w:sz w:val="28"/>
          <w:szCs w:val="28"/>
        </w:rPr>
        <w:t>кВ</w:t>
      </w:r>
      <w:proofErr w:type="spellEnd"/>
      <w:r w:rsidRPr="00106AF0">
        <w:rPr>
          <w:bCs/>
          <w:sz w:val="28"/>
          <w:szCs w:val="28"/>
        </w:rPr>
        <w:t xml:space="preserve"> на ПС Южная с приведением к типовой схеме</w:t>
      </w:r>
      <w:r w:rsidR="006019C4">
        <w:rPr>
          <w:bCs/>
          <w:sz w:val="28"/>
          <w:szCs w:val="28"/>
        </w:rPr>
        <w:t>, г. Калининград</w:t>
      </w:r>
    </w:p>
    <w:p w14:paraId="73989E22" w14:textId="27684362" w:rsidR="00177296" w:rsidRPr="00BD61FE" w:rsidRDefault="00177296" w:rsidP="00BD61FE">
      <w:pPr>
        <w:pStyle w:val="21"/>
        <w:numPr>
          <w:ilvl w:val="0"/>
          <w:numId w:val="11"/>
        </w:numPr>
        <w:rPr>
          <w:bCs/>
          <w:sz w:val="28"/>
          <w:szCs w:val="28"/>
        </w:rPr>
      </w:pPr>
      <w:r w:rsidRPr="00BD61FE">
        <w:rPr>
          <w:bCs/>
          <w:sz w:val="28"/>
          <w:szCs w:val="28"/>
        </w:rPr>
        <w:t>Реконструкци</w:t>
      </w:r>
      <w:r w:rsidR="006019C4" w:rsidRPr="00BD61FE">
        <w:rPr>
          <w:bCs/>
          <w:sz w:val="28"/>
          <w:szCs w:val="28"/>
        </w:rPr>
        <w:t>я</w:t>
      </w:r>
      <w:r w:rsidRPr="00BD61FE">
        <w:rPr>
          <w:bCs/>
          <w:sz w:val="28"/>
          <w:szCs w:val="28"/>
        </w:rPr>
        <w:t xml:space="preserve"> </w:t>
      </w:r>
      <w:r w:rsidR="006019C4" w:rsidRPr="00BD61FE">
        <w:rPr>
          <w:bCs/>
          <w:sz w:val="28"/>
          <w:szCs w:val="28"/>
        </w:rPr>
        <w:t>линий электропередачи</w:t>
      </w:r>
      <w:r w:rsidRPr="00BD61FE">
        <w:rPr>
          <w:bCs/>
          <w:sz w:val="28"/>
          <w:szCs w:val="28"/>
        </w:rPr>
        <w:t xml:space="preserve"> 110 </w:t>
      </w:r>
      <w:proofErr w:type="spellStart"/>
      <w:r w:rsidRPr="00BD61FE">
        <w:rPr>
          <w:bCs/>
          <w:sz w:val="28"/>
          <w:szCs w:val="28"/>
        </w:rPr>
        <w:t>кВ</w:t>
      </w:r>
      <w:proofErr w:type="spellEnd"/>
      <w:r w:rsidRPr="00BD61FE">
        <w:rPr>
          <w:bCs/>
          <w:sz w:val="28"/>
          <w:szCs w:val="28"/>
        </w:rPr>
        <w:t xml:space="preserve"> № 119, 120,</w:t>
      </w:r>
      <w:r w:rsidR="00A850A4" w:rsidRPr="00BD61FE">
        <w:rPr>
          <w:bCs/>
          <w:sz w:val="28"/>
          <w:szCs w:val="28"/>
        </w:rPr>
        <w:t xml:space="preserve"> </w:t>
      </w:r>
      <w:r w:rsidRPr="00BD61FE">
        <w:rPr>
          <w:bCs/>
          <w:sz w:val="28"/>
          <w:szCs w:val="28"/>
        </w:rPr>
        <w:t>159</w:t>
      </w:r>
      <w:r w:rsidR="006019C4" w:rsidRPr="00BD61FE">
        <w:rPr>
          <w:bCs/>
          <w:sz w:val="28"/>
          <w:szCs w:val="28"/>
        </w:rPr>
        <w:t>, г. Калининград</w:t>
      </w:r>
      <w:r w:rsidRPr="00BD61FE">
        <w:rPr>
          <w:bCs/>
          <w:sz w:val="28"/>
          <w:szCs w:val="28"/>
        </w:rPr>
        <w:t xml:space="preserve"> Строительство ПС 110</w:t>
      </w:r>
      <w:r w:rsidR="000D7162">
        <w:rPr>
          <w:bCs/>
          <w:sz w:val="28"/>
          <w:szCs w:val="28"/>
        </w:rPr>
        <w:t xml:space="preserve"> </w:t>
      </w:r>
      <w:proofErr w:type="spellStart"/>
      <w:r w:rsidRPr="00BD61FE">
        <w:rPr>
          <w:bCs/>
          <w:sz w:val="28"/>
          <w:szCs w:val="28"/>
        </w:rPr>
        <w:t>кВ</w:t>
      </w:r>
      <w:proofErr w:type="spellEnd"/>
      <w:r w:rsidRPr="00BD61FE">
        <w:rPr>
          <w:bCs/>
          <w:sz w:val="28"/>
          <w:szCs w:val="28"/>
        </w:rPr>
        <w:t xml:space="preserve"> «Храброво»</w:t>
      </w:r>
      <w:r w:rsidR="006019C4" w:rsidRPr="00BD61FE">
        <w:rPr>
          <w:bCs/>
          <w:sz w:val="28"/>
          <w:szCs w:val="28"/>
        </w:rPr>
        <w:t xml:space="preserve"> с заходами, г. Калининград</w:t>
      </w:r>
      <w:r w:rsidRPr="00BD61FE">
        <w:rPr>
          <w:bCs/>
          <w:sz w:val="28"/>
          <w:szCs w:val="28"/>
        </w:rPr>
        <w:t>.</w:t>
      </w:r>
    </w:p>
    <w:p w14:paraId="65A13FFB" w14:textId="77777777" w:rsidR="001D7622" w:rsidRPr="00D65158" w:rsidRDefault="001D7622" w:rsidP="007C756C">
      <w:pPr>
        <w:pStyle w:val="21"/>
        <w:rPr>
          <w:bCs/>
          <w:sz w:val="28"/>
          <w:szCs w:val="28"/>
        </w:rPr>
      </w:pPr>
      <w:r w:rsidRPr="00D65158">
        <w:rPr>
          <w:bCs/>
          <w:sz w:val="28"/>
          <w:szCs w:val="28"/>
        </w:rPr>
        <w:t>Цель реализации проекта - создание новой инфраструктуры (обеспечение возможности оказания услуг новым потребителям за счет их присоединения к инфраструктуре).</w:t>
      </w:r>
    </w:p>
    <w:p w14:paraId="09AF32E4" w14:textId="77777777" w:rsidR="00177296" w:rsidRPr="00507661" w:rsidRDefault="00B43401" w:rsidP="00177296">
      <w:pPr>
        <w:pStyle w:val="21"/>
        <w:ind w:left="851" w:firstLine="0"/>
        <w:rPr>
          <w:bCs/>
          <w:i/>
          <w:sz w:val="28"/>
          <w:szCs w:val="28"/>
        </w:rPr>
      </w:pPr>
      <w:r w:rsidRPr="00507661">
        <w:rPr>
          <w:i/>
          <w:sz w:val="28"/>
          <w:szCs w:val="28"/>
        </w:rPr>
        <w:t>2</w:t>
      </w:r>
      <w:r w:rsidRPr="00507661">
        <w:rPr>
          <w:bCs/>
          <w:i/>
          <w:sz w:val="28"/>
          <w:szCs w:val="28"/>
        </w:rPr>
        <w:t xml:space="preserve">. </w:t>
      </w:r>
      <w:r w:rsidR="00177296" w:rsidRPr="00507661">
        <w:rPr>
          <w:bCs/>
          <w:i/>
          <w:sz w:val="28"/>
          <w:szCs w:val="28"/>
        </w:rPr>
        <w:t>Повышение надежности и доступности электросетевой инфраструктуры системы электроснабжения Калининградской области</w:t>
      </w:r>
    </w:p>
    <w:p w14:paraId="7AE627BC" w14:textId="6A8F6330" w:rsidR="00D65158" w:rsidRDefault="00D65158" w:rsidP="00BD61FE">
      <w:pPr>
        <w:pStyle w:val="21"/>
        <w:numPr>
          <w:ilvl w:val="0"/>
          <w:numId w:val="11"/>
        </w:numPr>
        <w:rPr>
          <w:bCs/>
          <w:sz w:val="28"/>
          <w:szCs w:val="28"/>
        </w:rPr>
      </w:pPr>
      <w:r w:rsidRPr="00E6241E">
        <w:rPr>
          <w:bCs/>
          <w:sz w:val="28"/>
          <w:szCs w:val="28"/>
        </w:rPr>
        <w:t xml:space="preserve">Реконструкция ПС 110/15/10 </w:t>
      </w:r>
      <w:proofErr w:type="spellStart"/>
      <w:r w:rsidRPr="00E6241E">
        <w:rPr>
          <w:bCs/>
          <w:sz w:val="28"/>
          <w:szCs w:val="28"/>
        </w:rPr>
        <w:t>кВ</w:t>
      </w:r>
      <w:proofErr w:type="spellEnd"/>
      <w:r w:rsidRPr="00E6241E">
        <w:rPr>
          <w:bCs/>
          <w:sz w:val="28"/>
          <w:szCs w:val="28"/>
        </w:rPr>
        <w:t xml:space="preserve"> О-9 «Светлогорск»</w:t>
      </w:r>
      <w:r>
        <w:rPr>
          <w:bCs/>
          <w:sz w:val="28"/>
          <w:szCs w:val="28"/>
        </w:rPr>
        <w:t>. Замена двух трансформаторов на трансформаторы по 40 МВА каждый -1 пусковой комплекс в 2017 г., 2 пусковой комплекс – 2020 г.</w:t>
      </w:r>
    </w:p>
    <w:p w14:paraId="037242B6" w14:textId="5175F58A" w:rsidR="00B77B52" w:rsidRDefault="00B77B52" w:rsidP="00B77B52">
      <w:pPr>
        <w:pStyle w:val="21"/>
        <w:rPr>
          <w:bCs/>
          <w:sz w:val="28"/>
          <w:szCs w:val="28"/>
        </w:rPr>
      </w:pPr>
      <w:r w:rsidRPr="006C3560">
        <w:rPr>
          <w:bCs/>
          <w:sz w:val="28"/>
          <w:szCs w:val="28"/>
        </w:rPr>
        <w:t>Подстанция является закрытым центром питания, что сдерживает социально-экономическое развитие</w:t>
      </w:r>
      <w:r>
        <w:rPr>
          <w:bCs/>
          <w:sz w:val="28"/>
          <w:szCs w:val="28"/>
        </w:rPr>
        <w:t xml:space="preserve"> западной части </w:t>
      </w:r>
      <w:proofErr w:type="spellStart"/>
      <w:r>
        <w:rPr>
          <w:bCs/>
          <w:sz w:val="28"/>
          <w:szCs w:val="28"/>
        </w:rPr>
        <w:t>Земландского</w:t>
      </w:r>
      <w:proofErr w:type="spellEnd"/>
      <w:r>
        <w:rPr>
          <w:bCs/>
          <w:sz w:val="28"/>
          <w:szCs w:val="28"/>
        </w:rPr>
        <w:t xml:space="preserve"> полуострова</w:t>
      </w:r>
      <w:r w:rsidRPr="006C3560">
        <w:rPr>
          <w:bCs/>
          <w:sz w:val="28"/>
          <w:szCs w:val="28"/>
        </w:rPr>
        <w:t xml:space="preserve">. Необходимыми мероприятиями по «раскрытию» центра питания является </w:t>
      </w:r>
      <w:r>
        <w:rPr>
          <w:bCs/>
          <w:sz w:val="28"/>
          <w:szCs w:val="28"/>
        </w:rPr>
        <w:t xml:space="preserve">замена </w:t>
      </w:r>
      <w:r w:rsidRPr="006C3560">
        <w:rPr>
          <w:bCs/>
          <w:sz w:val="28"/>
          <w:szCs w:val="28"/>
        </w:rPr>
        <w:t>трансформатор</w:t>
      </w:r>
      <w:r>
        <w:rPr>
          <w:bCs/>
          <w:sz w:val="28"/>
          <w:szCs w:val="28"/>
        </w:rPr>
        <w:t>ов</w:t>
      </w:r>
      <w:r w:rsidRPr="006C3560">
        <w:rPr>
          <w:bCs/>
          <w:sz w:val="28"/>
          <w:szCs w:val="28"/>
        </w:rPr>
        <w:t xml:space="preserve"> мощност</w:t>
      </w:r>
      <w:r>
        <w:rPr>
          <w:bCs/>
          <w:sz w:val="28"/>
          <w:szCs w:val="28"/>
        </w:rPr>
        <w:t xml:space="preserve">ью 2х25 МВА на </w:t>
      </w:r>
      <w:r w:rsidRPr="006C3560">
        <w:rPr>
          <w:bCs/>
          <w:sz w:val="28"/>
          <w:szCs w:val="28"/>
        </w:rPr>
        <w:t>2х</w:t>
      </w:r>
      <w:r>
        <w:rPr>
          <w:bCs/>
          <w:sz w:val="28"/>
          <w:szCs w:val="28"/>
        </w:rPr>
        <w:t xml:space="preserve">40 МВА с </w:t>
      </w:r>
      <w:r w:rsidRPr="006C3560">
        <w:rPr>
          <w:bCs/>
          <w:sz w:val="28"/>
          <w:szCs w:val="28"/>
        </w:rPr>
        <w:t>повышение</w:t>
      </w:r>
      <w:r>
        <w:rPr>
          <w:bCs/>
          <w:sz w:val="28"/>
          <w:szCs w:val="28"/>
        </w:rPr>
        <w:t>м</w:t>
      </w:r>
      <w:r w:rsidRPr="006C3560">
        <w:rPr>
          <w:bCs/>
          <w:sz w:val="28"/>
          <w:szCs w:val="28"/>
        </w:rPr>
        <w:t xml:space="preserve"> пропускной способности подстанции</w:t>
      </w:r>
      <w:r>
        <w:rPr>
          <w:bCs/>
          <w:sz w:val="28"/>
          <w:szCs w:val="28"/>
        </w:rPr>
        <w:t xml:space="preserve"> на 15 МВА.</w:t>
      </w:r>
    </w:p>
    <w:p w14:paraId="03BCC74F" w14:textId="7C36DEEA" w:rsidR="007C756C" w:rsidRPr="00D65158" w:rsidRDefault="00D65158" w:rsidP="00BD61FE">
      <w:pPr>
        <w:pStyle w:val="21"/>
        <w:numPr>
          <w:ilvl w:val="0"/>
          <w:numId w:val="11"/>
        </w:numPr>
        <w:rPr>
          <w:bCs/>
          <w:sz w:val="28"/>
          <w:szCs w:val="28"/>
        </w:rPr>
      </w:pPr>
      <w:r w:rsidRPr="00D65158">
        <w:rPr>
          <w:bCs/>
          <w:sz w:val="28"/>
          <w:szCs w:val="28"/>
        </w:rPr>
        <w:t xml:space="preserve">Строительство РП-1 «Остров» и РП-2 «Остров», КЛ 10 </w:t>
      </w:r>
      <w:proofErr w:type="spellStart"/>
      <w:r w:rsidRPr="00D65158">
        <w:rPr>
          <w:bCs/>
          <w:sz w:val="28"/>
          <w:szCs w:val="28"/>
        </w:rPr>
        <w:t>кВ</w:t>
      </w:r>
      <w:proofErr w:type="spellEnd"/>
      <w:r w:rsidRPr="00D65158">
        <w:rPr>
          <w:bCs/>
          <w:sz w:val="28"/>
          <w:szCs w:val="28"/>
        </w:rPr>
        <w:t xml:space="preserve"> от ЗРУ 10кВ ПС "Береговая" до новых РП (в объеме проектирования). </w:t>
      </w:r>
    </w:p>
    <w:p w14:paraId="5F68CA1D" w14:textId="0EC99612" w:rsidR="00A850A4" w:rsidRPr="007C756C" w:rsidRDefault="00177296" w:rsidP="007C756C">
      <w:pPr>
        <w:pStyle w:val="21"/>
        <w:numPr>
          <w:ilvl w:val="0"/>
          <w:numId w:val="11"/>
        </w:numPr>
        <w:rPr>
          <w:bCs/>
          <w:sz w:val="28"/>
          <w:szCs w:val="28"/>
        </w:rPr>
      </w:pPr>
      <w:r w:rsidRPr="007C756C">
        <w:rPr>
          <w:bCs/>
          <w:sz w:val="28"/>
          <w:szCs w:val="28"/>
        </w:rPr>
        <w:lastRenderedPageBreak/>
        <w:t xml:space="preserve">Реконструкция ПС 110/15/10 </w:t>
      </w:r>
      <w:proofErr w:type="spellStart"/>
      <w:r w:rsidRPr="007C756C">
        <w:rPr>
          <w:bCs/>
          <w:sz w:val="28"/>
          <w:szCs w:val="28"/>
        </w:rPr>
        <w:t>кВ</w:t>
      </w:r>
      <w:proofErr w:type="spellEnd"/>
      <w:r w:rsidRPr="007C756C">
        <w:rPr>
          <w:bCs/>
          <w:sz w:val="28"/>
          <w:szCs w:val="28"/>
        </w:rPr>
        <w:t xml:space="preserve"> О-27 «Муромская» реконструкция и замена </w:t>
      </w:r>
      <w:del w:id="354" w:author="Басалаева Татьяна Павловна" w:date="2016-01-17T14:21:00Z">
        <w:r w:rsidRPr="007C756C" w:rsidDel="00950AEF">
          <w:rPr>
            <w:bCs/>
            <w:sz w:val="28"/>
            <w:szCs w:val="28"/>
          </w:rPr>
          <w:delText xml:space="preserve">первого </w:delText>
        </w:r>
      </w:del>
      <w:ins w:id="355" w:author="Басалаева Татьяна Павловна" w:date="2016-01-17T14:21:00Z">
        <w:r w:rsidR="00950AEF">
          <w:rPr>
            <w:bCs/>
            <w:sz w:val="28"/>
            <w:szCs w:val="28"/>
          </w:rPr>
          <w:t>двух</w:t>
        </w:r>
        <w:r w:rsidR="00950AEF" w:rsidRPr="007C756C">
          <w:rPr>
            <w:bCs/>
            <w:sz w:val="28"/>
            <w:szCs w:val="28"/>
          </w:rPr>
          <w:t xml:space="preserve"> </w:t>
        </w:r>
      </w:ins>
      <w:del w:id="356" w:author="Басалаева Татьяна Павловна" w:date="2016-01-17T14:21:00Z">
        <w:r w:rsidRPr="007C756C" w:rsidDel="00950AEF">
          <w:rPr>
            <w:bCs/>
            <w:sz w:val="28"/>
            <w:szCs w:val="28"/>
          </w:rPr>
          <w:delText>тр</w:delText>
        </w:r>
        <w:r w:rsidR="007C756C" w:rsidDel="00950AEF">
          <w:rPr>
            <w:bCs/>
            <w:sz w:val="28"/>
            <w:szCs w:val="28"/>
          </w:rPr>
          <w:delText>ансформато</w:delText>
        </w:r>
        <w:r w:rsidRPr="007C756C" w:rsidDel="00950AEF">
          <w:rPr>
            <w:bCs/>
            <w:sz w:val="28"/>
            <w:szCs w:val="28"/>
          </w:rPr>
          <w:delText xml:space="preserve">ра </w:delText>
        </w:r>
      </w:del>
      <w:ins w:id="357" w:author="Басалаева Татьяна Павловна" w:date="2016-01-17T14:21:00Z">
        <w:r w:rsidR="00950AEF" w:rsidRPr="007C756C">
          <w:rPr>
            <w:bCs/>
            <w:sz w:val="28"/>
            <w:szCs w:val="28"/>
          </w:rPr>
          <w:t>тр</w:t>
        </w:r>
        <w:r w:rsidR="00950AEF">
          <w:rPr>
            <w:bCs/>
            <w:sz w:val="28"/>
            <w:szCs w:val="28"/>
          </w:rPr>
          <w:t>ансформато</w:t>
        </w:r>
        <w:r w:rsidR="00950AEF" w:rsidRPr="007C756C">
          <w:rPr>
            <w:bCs/>
            <w:sz w:val="28"/>
            <w:szCs w:val="28"/>
          </w:rPr>
          <w:t>р</w:t>
        </w:r>
        <w:r w:rsidR="00950AEF">
          <w:rPr>
            <w:bCs/>
            <w:sz w:val="28"/>
            <w:szCs w:val="28"/>
          </w:rPr>
          <w:t>ов</w:t>
        </w:r>
        <w:r w:rsidR="00950AEF" w:rsidRPr="007C756C">
          <w:rPr>
            <w:bCs/>
            <w:sz w:val="28"/>
            <w:szCs w:val="28"/>
          </w:rPr>
          <w:t xml:space="preserve"> </w:t>
        </w:r>
      </w:ins>
      <w:r w:rsidRPr="007C756C">
        <w:rPr>
          <w:bCs/>
          <w:sz w:val="28"/>
          <w:szCs w:val="28"/>
        </w:rPr>
        <w:t>10 МВА на 16 МВА</w:t>
      </w:r>
      <w:del w:id="358" w:author="Басалаева Татьяна Павловна" w:date="2016-01-17T14:22:00Z">
        <w:r w:rsidRPr="007C756C" w:rsidDel="00950AEF">
          <w:rPr>
            <w:bCs/>
            <w:sz w:val="28"/>
            <w:szCs w:val="28"/>
          </w:rPr>
          <w:delText xml:space="preserve"> тр</w:delText>
        </w:r>
        <w:r w:rsidR="007C756C" w:rsidDel="00950AEF">
          <w:rPr>
            <w:bCs/>
            <w:sz w:val="28"/>
            <w:szCs w:val="28"/>
          </w:rPr>
          <w:delText>ансформато</w:delText>
        </w:r>
        <w:r w:rsidRPr="007C756C" w:rsidDel="00950AEF">
          <w:rPr>
            <w:bCs/>
            <w:sz w:val="28"/>
            <w:szCs w:val="28"/>
          </w:rPr>
          <w:delText>ров</w:delText>
        </w:r>
      </w:del>
      <w:r w:rsidR="007C756C">
        <w:rPr>
          <w:bCs/>
          <w:sz w:val="28"/>
          <w:szCs w:val="28"/>
        </w:rPr>
        <w:t>.</w:t>
      </w:r>
      <w:r w:rsidRPr="007C756C">
        <w:rPr>
          <w:bCs/>
          <w:sz w:val="28"/>
          <w:szCs w:val="28"/>
        </w:rPr>
        <w:t xml:space="preserve"> </w:t>
      </w:r>
    </w:p>
    <w:p w14:paraId="693F5CA4" w14:textId="1799E7D6" w:rsidR="00A850A4" w:rsidRPr="007C756C" w:rsidRDefault="00A850A4" w:rsidP="00A850A4">
      <w:pPr>
        <w:pStyle w:val="afe"/>
        <w:ind w:left="0" w:firstLine="709"/>
        <w:jc w:val="both"/>
        <w:rPr>
          <w:bCs/>
          <w:sz w:val="28"/>
          <w:szCs w:val="28"/>
          <w:lang w:val="ru-RU"/>
        </w:rPr>
      </w:pPr>
      <w:r w:rsidRPr="007C756C">
        <w:rPr>
          <w:bCs/>
          <w:sz w:val="28"/>
          <w:szCs w:val="28"/>
          <w:lang w:val="ru-RU"/>
        </w:rPr>
        <w:t>Подстанция является закрытым центром питания, что сдерживает социально-экономическое развитие. Необходимыми мероприятиями по «раскрытию» центра питания является увеличение трансформаторной мощности подстанции на 2х16 МВА.</w:t>
      </w:r>
      <w:r w:rsidRPr="007C756C">
        <w:rPr>
          <w:bCs/>
          <w:sz w:val="28"/>
          <w:szCs w:val="28"/>
          <w:lang w:val="ru-RU"/>
        </w:rPr>
        <w:tab/>
        <w:t xml:space="preserve">Целью реализации данного проекта является Повышение производительности (в </w:t>
      </w:r>
      <w:proofErr w:type="spellStart"/>
      <w:r w:rsidRPr="007C756C">
        <w:rPr>
          <w:bCs/>
          <w:sz w:val="28"/>
          <w:szCs w:val="28"/>
          <w:lang w:val="ru-RU"/>
        </w:rPr>
        <w:t>т.ч</w:t>
      </w:r>
      <w:proofErr w:type="spellEnd"/>
      <w:r w:rsidRPr="007C756C">
        <w:rPr>
          <w:bCs/>
          <w:sz w:val="28"/>
          <w:szCs w:val="28"/>
          <w:lang w:val="ru-RU"/>
        </w:rPr>
        <w:t>. пропускной способности) существующей инфраструктуры</w:t>
      </w:r>
    </w:p>
    <w:p w14:paraId="3ED1F13F" w14:textId="3D035D45" w:rsidR="00A850A4" w:rsidRPr="007C756C" w:rsidRDefault="00A850A4" w:rsidP="00A850A4">
      <w:pPr>
        <w:pStyle w:val="afe"/>
        <w:ind w:left="0" w:firstLine="709"/>
        <w:jc w:val="both"/>
        <w:rPr>
          <w:bCs/>
          <w:sz w:val="28"/>
          <w:szCs w:val="28"/>
          <w:lang w:val="ru-RU"/>
        </w:rPr>
      </w:pPr>
      <w:r w:rsidRPr="007C756C">
        <w:rPr>
          <w:bCs/>
          <w:sz w:val="28"/>
          <w:szCs w:val="28"/>
          <w:lang w:val="ru-RU"/>
        </w:rPr>
        <w:t>Задачи реализации проекта – повышение пропускной способности подстанции. В результате проведения работ по инвестиционному проекту произойдет увеличение пропускной способности подстанции на 6 МВА</w:t>
      </w:r>
    </w:p>
    <w:p w14:paraId="32295763" w14:textId="3FEEB470" w:rsidR="00177296" w:rsidRPr="007C756C" w:rsidRDefault="00177296" w:rsidP="007C756C">
      <w:pPr>
        <w:pStyle w:val="21"/>
        <w:numPr>
          <w:ilvl w:val="0"/>
          <w:numId w:val="11"/>
        </w:numPr>
        <w:rPr>
          <w:bCs/>
          <w:i/>
          <w:color w:val="000000" w:themeColor="text1"/>
          <w:sz w:val="28"/>
          <w:szCs w:val="28"/>
        </w:rPr>
      </w:pPr>
      <w:r w:rsidRPr="00DF63A0">
        <w:rPr>
          <w:bCs/>
          <w:sz w:val="28"/>
          <w:szCs w:val="28"/>
        </w:rPr>
        <w:t xml:space="preserve">Расширение ПС 110/15кВ О-47 "Борисово" </w:t>
      </w:r>
      <w:r w:rsidR="003E3628">
        <w:rPr>
          <w:bCs/>
          <w:sz w:val="28"/>
          <w:szCs w:val="28"/>
        </w:rPr>
        <w:t>ввод и</w:t>
      </w:r>
      <w:r>
        <w:rPr>
          <w:bCs/>
          <w:sz w:val="28"/>
          <w:szCs w:val="28"/>
        </w:rPr>
        <w:t xml:space="preserve"> финансирование</w:t>
      </w:r>
      <w:r w:rsidR="007C756C">
        <w:rPr>
          <w:bCs/>
          <w:sz w:val="28"/>
          <w:szCs w:val="28"/>
        </w:rPr>
        <w:t>.</w:t>
      </w:r>
    </w:p>
    <w:p w14:paraId="55550093" w14:textId="259FA0E6" w:rsidR="00CA513C" w:rsidRPr="006C3560" w:rsidRDefault="00CA513C" w:rsidP="00CA513C">
      <w:pPr>
        <w:pStyle w:val="afe"/>
        <w:ind w:left="0" w:firstLine="709"/>
        <w:jc w:val="both"/>
        <w:rPr>
          <w:bCs/>
          <w:sz w:val="28"/>
          <w:szCs w:val="28"/>
          <w:lang w:val="ru-RU"/>
        </w:rPr>
      </w:pPr>
      <w:r w:rsidRPr="007C756C">
        <w:rPr>
          <w:bCs/>
          <w:sz w:val="28"/>
          <w:szCs w:val="28"/>
          <w:lang w:val="ru-RU"/>
        </w:rPr>
        <w:t xml:space="preserve">Завершается </w:t>
      </w:r>
      <w:r>
        <w:rPr>
          <w:bCs/>
          <w:sz w:val="28"/>
          <w:szCs w:val="28"/>
          <w:lang w:val="ru-RU"/>
        </w:rPr>
        <w:t xml:space="preserve">реконструкция подстанции, которая была </w:t>
      </w:r>
      <w:r w:rsidRPr="006C3560">
        <w:rPr>
          <w:bCs/>
          <w:sz w:val="28"/>
          <w:szCs w:val="28"/>
          <w:lang w:val="ru-RU"/>
        </w:rPr>
        <w:t>закрыт</w:t>
      </w:r>
      <w:r>
        <w:rPr>
          <w:bCs/>
          <w:sz w:val="28"/>
          <w:szCs w:val="28"/>
          <w:lang w:val="ru-RU"/>
        </w:rPr>
        <w:t>а для технологического присоединения</w:t>
      </w:r>
      <w:r w:rsidRPr="006C3560">
        <w:rPr>
          <w:bCs/>
          <w:sz w:val="28"/>
          <w:szCs w:val="28"/>
          <w:lang w:val="ru-RU"/>
        </w:rPr>
        <w:t>, что сдержива</w:t>
      </w:r>
      <w:r>
        <w:rPr>
          <w:bCs/>
          <w:sz w:val="28"/>
          <w:szCs w:val="28"/>
          <w:lang w:val="ru-RU"/>
        </w:rPr>
        <w:t>ло</w:t>
      </w:r>
      <w:r w:rsidRPr="006C3560">
        <w:rPr>
          <w:bCs/>
          <w:sz w:val="28"/>
          <w:szCs w:val="28"/>
          <w:lang w:val="ru-RU"/>
        </w:rPr>
        <w:t xml:space="preserve"> социально-экономическое развитие</w:t>
      </w:r>
      <w:r>
        <w:rPr>
          <w:bCs/>
          <w:sz w:val="28"/>
          <w:szCs w:val="28"/>
          <w:lang w:val="ru-RU"/>
        </w:rPr>
        <w:t xml:space="preserve"> района г. Калининграда</w:t>
      </w:r>
      <w:r w:rsidRPr="006C3560">
        <w:rPr>
          <w:bCs/>
          <w:sz w:val="28"/>
          <w:szCs w:val="28"/>
          <w:lang w:val="ru-RU"/>
        </w:rPr>
        <w:t xml:space="preserve">. </w:t>
      </w:r>
      <w:r>
        <w:rPr>
          <w:bCs/>
          <w:sz w:val="28"/>
          <w:szCs w:val="28"/>
          <w:lang w:val="ru-RU"/>
        </w:rPr>
        <w:t xml:space="preserve">Для </w:t>
      </w:r>
      <w:r w:rsidRPr="006C3560">
        <w:rPr>
          <w:bCs/>
          <w:sz w:val="28"/>
          <w:szCs w:val="28"/>
          <w:lang w:val="ru-RU"/>
        </w:rPr>
        <w:t>«раскрыти</w:t>
      </w:r>
      <w:r>
        <w:rPr>
          <w:bCs/>
          <w:sz w:val="28"/>
          <w:szCs w:val="28"/>
          <w:lang w:val="ru-RU"/>
        </w:rPr>
        <w:t>я</w:t>
      </w:r>
      <w:r w:rsidRPr="006C3560">
        <w:rPr>
          <w:bCs/>
          <w:sz w:val="28"/>
          <w:szCs w:val="28"/>
          <w:lang w:val="ru-RU"/>
        </w:rPr>
        <w:t xml:space="preserve">» центра питания </w:t>
      </w:r>
      <w:r>
        <w:rPr>
          <w:bCs/>
          <w:sz w:val="28"/>
          <w:szCs w:val="28"/>
          <w:lang w:val="ru-RU"/>
        </w:rPr>
        <w:t xml:space="preserve">на подстанции при реализации 1 и 2 пусковых комплексов установлены трансформаторы мощностью </w:t>
      </w:r>
      <w:r w:rsidRPr="006C3560">
        <w:rPr>
          <w:bCs/>
          <w:sz w:val="28"/>
          <w:szCs w:val="28"/>
          <w:lang w:val="ru-RU"/>
        </w:rPr>
        <w:t>2х</w:t>
      </w:r>
      <w:r w:rsidR="00136CB0">
        <w:rPr>
          <w:bCs/>
          <w:sz w:val="28"/>
          <w:szCs w:val="28"/>
          <w:lang w:val="ru-RU"/>
        </w:rPr>
        <w:t>25</w:t>
      </w:r>
      <w:r w:rsidRPr="006C3560">
        <w:rPr>
          <w:bCs/>
          <w:sz w:val="28"/>
          <w:szCs w:val="28"/>
          <w:lang w:val="ru-RU"/>
        </w:rPr>
        <w:t xml:space="preserve"> МВА.</w:t>
      </w:r>
    </w:p>
    <w:p w14:paraId="3903FBEB" w14:textId="63C5F6E9" w:rsidR="00CA513C" w:rsidRPr="006C3560" w:rsidRDefault="00CA513C" w:rsidP="00CA513C">
      <w:pPr>
        <w:pStyle w:val="afe"/>
        <w:ind w:left="0" w:firstLine="709"/>
        <w:jc w:val="both"/>
        <w:rPr>
          <w:bCs/>
          <w:sz w:val="28"/>
          <w:szCs w:val="28"/>
          <w:lang w:val="ru-RU"/>
        </w:rPr>
      </w:pPr>
      <w:r w:rsidRPr="006C3560">
        <w:rPr>
          <w:bCs/>
          <w:sz w:val="28"/>
          <w:szCs w:val="28"/>
          <w:lang w:val="ru-RU"/>
        </w:rPr>
        <w:t>Задачи реализации проекта – повышение пропускной способности подстанции. В результате проведения работ по инвестиционному проекту увелич</w:t>
      </w:r>
      <w:r w:rsidR="00E60D52">
        <w:rPr>
          <w:bCs/>
          <w:sz w:val="28"/>
          <w:szCs w:val="28"/>
          <w:lang w:val="ru-RU"/>
        </w:rPr>
        <w:t>илась</w:t>
      </w:r>
      <w:r w:rsidRPr="006C3560">
        <w:rPr>
          <w:bCs/>
          <w:sz w:val="28"/>
          <w:szCs w:val="28"/>
          <w:lang w:val="ru-RU"/>
        </w:rPr>
        <w:t xml:space="preserve"> пропускн</w:t>
      </w:r>
      <w:r w:rsidR="00E60D52">
        <w:rPr>
          <w:bCs/>
          <w:sz w:val="28"/>
          <w:szCs w:val="28"/>
          <w:lang w:val="ru-RU"/>
        </w:rPr>
        <w:t xml:space="preserve">ая </w:t>
      </w:r>
      <w:r w:rsidRPr="006C3560">
        <w:rPr>
          <w:bCs/>
          <w:sz w:val="28"/>
          <w:szCs w:val="28"/>
          <w:lang w:val="ru-RU"/>
        </w:rPr>
        <w:t>способност</w:t>
      </w:r>
      <w:r w:rsidR="00E60D52">
        <w:rPr>
          <w:bCs/>
          <w:sz w:val="28"/>
          <w:szCs w:val="28"/>
          <w:lang w:val="ru-RU"/>
        </w:rPr>
        <w:t>ь</w:t>
      </w:r>
      <w:r w:rsidRPr="006C3560">
        <w:rPr>
          <w:bCs/>
          <w:sz w:val="28"/>
          <w:szCs w:val="28"/>
          <w:lang w:val="ru-RU"/>
        </w:rPr>
        <w:t xml:space="preserve"> подстанции на </w:t>
      </w:r>
      <w:r w:rsidR="00136CB0">
        <w:rPr>
          <w:bCs/>
          <w:sz w:val="28"/>
          <w:szCs w:val="28"/>
          <w:lang w:val="ru-RU"/>
        </w:rPr>
        <w:t>15</w:t>
      </w:r>
      <w:r w:rsidRPr="006C3560">
        <w:rPr>
          <w:bCs/>
          <w:sz w:val="28"/>
          <w:szCs w:val="28"/>
          <w:lang w:val="ru-RU"/>
        </w:rPr>
        <w:t> МВА</w:t>
      </w:r>
    </w:p>
    <w:p w14:paraId="5E217252" w14:textId="24E0D545" w:rsidR="008D1B95" w:rsidRDefault="00177296" w:rsidP="00B43401">
      <w:pPr>
        <w:spacing w:before="120"/>
        <w:ind w:firstLine="720"/>
        <w:jc w:val="both"/>
        <w:rPr>
          <w:bCs/>
          <w:sz w:val="28"/>
          <w:szCs w:val="28"/>
          <w:lang w:val="ru-RU"/>
        </w:rPr>
      </w:pPr>
      <w:r w:rsidRPr="00E9484D">
        <w:rPr>
          <w:spacing w:val="-6"/>
          <w:sz w:val="28"/>
          <w:szCs w:val="28"/>
          <w:lang w:val="ru-RU"/>
        </w:rPr>
        <w:t xml:space="preserve">Для обеспечения развития региона </w:t>
      </w:r>
      <w:r w:rsidR="006019C4">
        <w:rPr>
          <w:spacing w:val="-6"/>
          <w:sz w:val="28"/>
          <w:szCs w:val="28"/>
          <w:lang w:val="ru-RU"/>
        </w:rPr>
        <w:t xml:space="preserve">в </w:t>
      </w:r>
      <w:r>
        <w:rPr>
          <w:spacing w:val="-6"/>
          <w:sz w:val="28"/>
          <w:szCs w:val="28"/>
          <w:lang w:val="ru-RU"/>
        </w:rPr>
        <w:t xml:space="preserve">проект </w:t>
      </w:r>
      <w:r w:rsidRPr="00E9484D">
        <w:rPr>
          <w:spacing w:val="-6"/>
          <w:sz w:val="28"/>
          <w:szCs w:val="28"/>
          <w:lang w:val="ru-RU"/>
        </w:rPr>
        <w:t xml:space="preserve">инвестиционной программы </w:t>
      </w:r>
      <w:r w:rsidR="006019C4">
        <w:rPr>
          <w:spacing w:val="-6"/>
          <w:sz w:val="28"/>
          <w:szCs w:val="28"/>
          <w:lang w:val="ru-RU"/>
        </w:rPr>
        <w:t xml:space="preserve">включены мероприятия </w:t>
      </w:r>
      <w:r>
        <w:rPr>
          <w:spacing w:val="-6"/>
          <w:sz w:val="28"/>
          <w:szCs w:val="28"/>
          <w:lang w:val="ru-RU"/>
        </w:rPr>
        <w:t>по строительству и реконструкции электросетевых объектов для обеспечения технической возможности технологического присоединения потребителей, как льготных категорий,</w:t>
      </w:r>
      <w:r w:rsidR="00B43401">
        <w:rPr>
          <w:spacing w:val="-6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 xml:space="preserve">так среднего и малого бизнеса. </w:t>
      </w:r>
      <w:r w:rsidR="006019C4">
        <w:rPr>
          <w:spacing w:val="-6"/>
          <w:sz w:val="28"/>
          <w:szCs w:val="28"/>
          <w:lang w:val="ru-RU"/>
        </w:rPr>
        <w:t xml:space="preserve">В целях </w:t>
      </w:r>
      <w:r>
        <w:rPr>
          <w:spacing w:val="-6"/>
          <w:sz w:val="28"/>
          <w:szCs w:val="28"/>
          <w:lang w:val="ru-RU"/>
        </w:rPr>
        <w:t xml:space="preserve">снижения капитальных затрат </w:t>
      </w:r>
      <w:r w:rsidR="006019C4">
        <w:rPr>
          <w:spacing w:val="-6"/>
          <w:sz w:val="28"/>
          <w:szCs w:val="28"/>
          <w:lang w:val="ru-RU"/>
        </w:rPr>
        <w:t>планируется выполнение части работ</w:t>
      </w:r>
      <w:r>
        <w:rPr>
          <w:spacing w:val="-6"/>
          <w:sz w:val="28"/>
          <w:szCs w:val="28"/>
          <w:lang w:val="ru-RU"/>
        </w:rPr>
        <w:t xml:space="preserve"> хозяйственным способом.</w:t>
      </w:r>
      <w:r w:rsidR="00B43401">
        <w:rPr>
          <w:spacing w:val="-6"/>
          <w:sz w:val="28"/>
          <w:szCs w:val="28"/>
          <w:lang w:val="ru-RU"/>
        </w:rPr>
        <w:t xml:space="preserve"> </w:t>
      </w:r>
      <w:r w:rsidRPr="00B8360D">
        <w:rPr>
          <w:spacing w:val="-6"/>
          <w:sz w:val="28"/>
          <w:szCs w:val="28"/>
          <w:lang w:val="ru-RU"/>
        </w:rPr>
        <w:t>Все эти усилия должны отразиться на результатах исполнении договоров по ТП.</w:t>
      </w:r>
      <w:r w:rsidR="00B43401">
        <w:rPr>
          <w:spacing w:val="-6"/>
          <w:sz w:val="28"/>
          <w:szCs w:val="28"/>
          <w:lang w:val="ru-RU"/>
        </w:rPr>
        <w:t xml:space="preserve"> </w:t>
      </w:r>
      <w:r w:rsidR="006019C4">
        <w:rPr>
          <w:bCs/>
          <w:sz w:val="28"/>
          <w:szCs w:val="28"/>
          <w:lang w:val="ru-RU"/>
        </w:rPr>
        <w:t>В период 2016-</w:t>
      </w:r>
      <w:del w:id="359" w:author="Басалаева Татьяна Павловна" w:date="2016-01-17T14:23:00Z">
        <w:r w:rsidR="006019C4" w:rsidDel="00617296">
          <w:rPr>
            <w:bCs/>
            <w:sz w:val="28"/>
            <w:szCs w:val="28"/>
            <w:lang w:val="ru-RU"/>
          </w:rPr>
          <w:delText>2020</w:delText>
        </w:r>
        <w:r w:rsidRPr="00B43401" w:rsidDel="00617296">
          <w:rPr>
            <w:bCs/>
            <w:sz w:val="28"/>
            <w:szCs w:val="28"/>
            <w:lang w:val="ru-RU"/>
          </w:rPr>
          <w:delText xml:space="preserve"> </w:delText>
        </w:r>
      </w:del>
      <w:ins w:id="360" w:author="Басалаева Татьяна Павловна" w:date="2016-01-17T14:23:00Z">
        <w:r w:rsidR="00617296">
          <w:rPr>
            <w:bCs/>
            <w:sz w:val="28"/>
            <w:szCs w:val="28"/>
            <w:lang w:val="ru-RU"/>
          </w:rPr>
          <w:t>202</w:t>
        </w:r>
      </w:ins>
      <w:r w:rsidR="00DE7BE4">
        <w:rPr>
          <w:bCs/>
          <w:sz w:val="28"/>
          <w:szCs w:val="28"/>
          <w:lang w:val="ru-RU"/>
        </w:rPr>
        <w:t>0</w:t>
      </w:r>
      <w:ins w:id="361" w:author="Басалаева Татьяна Павловна" w:date="2016-01-17T14:23:00Z">
        <w:r w:rsidR="00617296" w:rsidRPr="00B43401">
          <w:rPr>
            <w:bCs/>
            <w:sz w:val="28"/>
            <w:szCs w:val="28"/>
            <w:lang w:val="ru-RU"/>
          </w:rPr>
          <w:t xml:space="preserve"> </w:t>
        </w:r>
      </w:ins>
      <w:r w:rsidRPr="00B43401">
        <w:rPr>
          <w:bCs/>
          <w:sz w:val="28"/>
          <w:szCs w:val="28"/>
          <w:lang w:val="ru-RU"/>
        </w:rPr>
        <w:t xml:space="preserve">планируется </w:t>
      </w:r>
      <w:r w:rsidR="006019C4">
        <w:rPr>
          <w:bCs/>
          <w:sz w:val="28"/>
          <w:szCs w:val="28"/>
          <w:lang w:val="ru-RU"/>
        </w:rPr>
        <w:t>выполнить</w:t>
      </w:r>
      <w:r w:rsidRPr="00B43401">
        <w:rPr>
          <w:bCs/>
          <w:sz w:val="28"/>
          <w:szCs w:val="28"/>
          <w:lang w:val="ru-RU"/>
        </w:rPr>
        <w:t xml:space="preserve"> порядка </w:t>
      </w:r>
      <w:r w:rsidRPr="0092630C">
        <w:rPr>
          <w:bCs/>
          <w:sz w:val="28"/>
          <w:szCs w:val="28"/>
          <w:lang w:val="ru-RU"/>
        </w:rPr>
        <w:t>1</w:t>
      </w:r>
      <w:r w:rsidR="00DE7BE4">
        <w:rPr>
          <w:bCs/>
          <w:sz w:val="28"/>
          <w:szCs w:val="28"/>
          <w:lang w:val="ru-RU"/>
        </w:rPr>
        <w:t>5</w:t>
      </w:r>
      <w:r w:rsidRPr="0092630C">
        <w:rPr>
          <w:bCs/>
          <w:sz w:val="28"/>
          <w:szCs w:val="28"/>
          <w:lang w:val="ru-RU"/>
        </w:rPr>
        <w:t xml:space="preserve"> </w:t>
      </w:r>
      <w:proofErr w:type="spellStart"/>
      <w:r w:rsidRPr="00B43401">
        <w:rPr>
          <w:bCs/>
          <w:sz w:val="28"/>
          <w:szCs w:val="28"/>
          <w:lang w:val="ru-RU"/>
        </w:rPr>
        <w:t>тыс</w:t>
      </w:r>
      <w:proofErr w:type="spellEnd"/>
      <w:r w:rsidRPr="00B43401">
        <w:rPr>
          <w:bCs/>
          <w:sz w:val="28"/>
          <w:szCs w:val="28"/>
          <w:lang w:val="ru-RU"/>
        </w:rPr>
        <w:t xml:space="preserve"> договоров.</w:t>
      </w:r>
      <w:r w:rsidR="00B43401">
        <w:rPr>
          <w:bCs/>
          <w:sz w:val="28"/>
          <w:szCs w:val="28"/>
          <w:lang w:val="ru-RU"/>
        </w:rPr>
        <w:t xml:space="preserve"> </w:t>
      </w:r>
      <w:r w:rsidRPr="00B43401">
        <w:rPr>
          <w:bCs/>
          <w:sz w:val="28"/>
          <w:szCs w:val="28"/>
          <w:lang w:val="ru-RU"/>
        </w:rPr>
        <w:t xml:space="preserve">Предполагается открыть для присоединения 2 центра питания ПС 110 </w:t>
      </w:r>
      <w:proofErr w:type="spellStart"/>
      <w:r w:rsidRPr="00B43401">
        <w:rPr>
          <w:bCs/>
          <w:sz w:val="28"/>
          <w:szCs w:val="28"/>
          <w:lang w:val="ru-RU"/>
        </w:rPr>
        <w:t>кВ</w:t>
      </w:r>
      <w:proofErr w:type="spellEnd"/>
      <w:r w:rsidRPr="00B43401">
        <w:rPr>
          <w:bCs/>
          <w:sz w:val="28"/>
          <w:szCs w:val="28"/>
          <w:lang w:val="ru-RU"/>
        </w:rPr>
        <w:t xml:space="preserve"> (сейчас 2</w:t>
      </w:r>
      <w:r w:rsidR="0028208F">
        <w:rPr>
          <w:bCs/>
          <w:sz w:val="28"/>
          <w:szCs w:val="28"/>
          <w:lang w:val="ru-RU"/>
        </w:rPr>
        <w:t>6</w:t>
      </w:r>
      <w:r w:rsidRPr="00B43401">
        <w:rPr>
          <w:bCs/>
          <w:sz w:val="28"/>
          <w:szCs w:val="28"/>
          <w:lang w:val="ru-RU"/>
        </w:rPr>
        <w:t xml:space="preserve"> закрытых подстанций 110 </w:t>
      </w:r>
      <w:proofErr w:type="spellStart"/>
      <w:r w:rsidRPr="00B43401">
        <w:rPr>
          <w:bCs/>
          <w:sz w:val="28"/>
          <w:szCs w:val="28"/>
          <w:lang w:val="ru-RU"/>
        </w:rPr>
        <w:t>кВ</w:t>
      </w:r>
      <w:proofErr w:type="spellEnd"/>
      <w:r w:rsidRPr="00B43401">
        <w:rPr>
          <w:bCs/>
          <w:sz w:val="28"/>
          <w:szCs w:val="28"/>
          <w:lang w:val="ru-RU"/>
        </w:rPr>
        <w:t xml:space="preserve"> в 202</w:t>
      </w:r>
      <w:r w:rsidR="00DE7BE4">
        <w:rPr>
          <w:bCs/>
          <w:sz w:val="28"/>
          <w:szCs w:val="28"/>
          <w:lang w:val="ru-RU"/>
        </w:rPr>
        <w:t>0</w:t>
      </w:r>
      <w:r w:rsidRPr="00B43401">
        <w:rPr>
          <w:bCs/>
          <w:sz w:val="28"/>
          <w:szCs w:val="28"/>
          <w:lang w:val="ru-RU"/>
        </w:rPr>
        <w:t xml:space="preserve"> году 2</w:t>
      </w:r>
      <w:r w:rsidR="0028208F">
        <w:rPr>
          <w:bCs/>
          <w:sz w:val="28"/>
          <w:szCs w:val="28"/>
          <w:lang w:val="ru-RU"/>
        </w:rPr>
        <w:t>4</w:t>
      </w:r>
      <w:r w:rsidRPr="00B43401">
        <w:rPr>
          <w:bCs/>
          <w:sz w:val="28"/>
          <w:szCs w:val="28"/>
          <w:lang w:val="ru-RU"/>
        </w:rPr>
        <w:t xml:space="preserve"> ПС 110 </w:t>
      </w:r>
      <w:proofErr w:type="spellStart"/>
      <w:r w:rsidRPr="00B43401">
        <w:rPr>
          <w:bCs/>
          <w:sz w:val="28"/>
          <w:szCs w:val="28"/>
          <w:lang w:val="ru-RU"/>
        </w:rPr>
        <w:t>кВ</w:t>
      </w:r>
      <w:proofErr w:type="spellEnd"/>
      <w:r w:rsidRPr="00B43401">
        <w:rPr>
          <w:bCs/>
          <w:sz w:val="28"/>
          <w:szCs w:val="28"/>
          <w:lang w:val="ru-RU"/>
        </w:rPr>
        <w:t>).</w:t>
      </w:r>
    </w:p>
    <w:p w14:paraId="39C38A7B" w14:textId="76609DC8" w:rsidR="009930F5" w:rsidRDefault="0061470F" w:rsidP="00EF4981">
      <w:pPr>
        <w:spacing w:before="120"/>
        <w:ind w:firstLine="720"/>
        <w:jc w:val="right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Таблица №4</w:t>
      </w:r>
    </w:p>
    <w:tbl>
      <w:tblPr>
        <w:tblStyle w:val="af2"/>
        <w:tblW w:w="10201" w:type="dxa"/>
        <w:tblLayout w:type="fixed"/>
        <w:tblLook w:val="04A0" w:firstRow="1" w:lastRow="0" w:firstColumn="1" w:lastColumn="0" w:noHBand="0" w:noVBand="1"/>
        <w:tblPrChange w:id="362" w:author="Басалаева Татьяна Павловна" w:date="2016-01-17T14:25:00Z">
          <w:tblPr>
            <w:tblStyle w:val="af2"/>
            <w:tblW w:w="10682" w:type="dxa"/>
            <w:tblLook w:val="04A0" w:firstRow="1" w:lastRow="0" w:firstColumn="1" w:lastColumn="0" w:noHBand="0" w:noVBand="1"/>
          </w:tblPr>
        </w:tblPrChange>
      </w:tblPr>
      <w:tblGrid>
        <w:gridCol w:w="918"/>
        <w:gridCol w:w="3529"/>
        <w:gridCol w:w="897"/>
        <w:gridCol w:w="1030"/>
        <w:gridCol w:w="851"/>
        <w:gridCol w:w="992"/>
        <w:gridCol w:w="992"/>
        <w:gridCol w:w="992"/>
        <w:tblGridChange w:id="363">
          <w:tblGrid>
            <w:gridCol w:w="918"/>
            <w:gridCol w:w="3529"/>
            <w:gridCol w:w="897"/>
            <w:gridCol w:w="1030"/>
            <w:gridCol w:w="851"/>
            <w:gridCol w:w="992"/>
            <w:gridCol w:w="992"/>
            <w:gridCol w:w="992"/>
            <w:gridCol w:w="481"/>
          </w:tblGrid>
        </w:tblGridChange>
      </w:tblGrid>
      <w:tr w:rsidR="00BF7EE0" w:rsidRPr="008915D5" w14:paraId="04B492EE" w14:textId="22B14725" w:rsidTr="00BB5F51">
        <w:tc>
          <w:tcPr>
            <w:tcW w:w="10201" w:type="dxa"/>
            <w:gridSpan w:val="8"/>
            <w:tcPrChange w:id="364" w:author="Басалаева Татьяна Павловна" w:date="2016-01-17T14:25:00Z">
              <w:tcPr>
                <w:tcW w:w="10682" w:type="dxa"/>
                <w:gridSpan w:val="9"/>
              </w:tcPr>
            </w:tcPrChange>
          </w:tcPr>
          <w:p w14:paraId="06032156" w14:textId="77DD7C52" w:rsidR="00BF7EE0" w:rsidRPr="008915D5" w:rsidRDefault="00BF7EE0" w:rsidP="00EF4981">
            <w:pPr>
              <w:spacing w:before="120"/>
              <w:jc w:val="center"/>
              <w:rPr>
                <w:ins w:id="365" w:author="Басалаева Татьяна Павловна" w:date="2016-01-17T14:25:00Z"/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Технологическое присоединение потребителей</w:t>
            </w:r>
          </w:p>
        </w:tc>
      </w:tr>
      <w:tr w:rsidR="00BB5F51" w:rsidRPr="008915D5" w14:paraId="78F40FCC" w14:textId="412295A1" w:rsidTr="00BB5F51">
        <w:tc>
          <w:tcPr>
            <w:tcW w:w="918" w:type="dxa"/>
          </w:tcPr>
          <w:p w14:paraId="1E757700" w14:textId="77777777" w:rsidR="00BB5F51" w:rsidRPr="008915D5" w:rsidRDefault="00BB5F51" w:rsidP="00B43401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529" w:type="dxa"/>
          </w:tcPr>
          <w:p w14:paraId="1B62F9DE" w14:textId="0379E411" w:rsidR="00BB5F51" w:rsidRPr="008915D5" w:rsidRDefault="00BB5F51" w:rsidP="00EF498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897" w:type="dxa"/>
          </w:tcPr>
          <w:p w14:paraId="3F187C56" w14:textId="29CE4AF2" w:rsidR="00BB5F51" w:rsidRPr="008915D5" w:rsidRDefault="00BB5F51" w:rsidP="00EF498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Ед.</w:t>
            </w:r>
            <w:ins w:id="366" w:author="Басалаева Татьяна Павловна" w:date="2016-01-17T14:25:00Z">
              <w:r>
                <w:rPr>
                  <w:bCs/>
                  <w:sz w:val="28"/>
                  <w:szCs w:val="28"/>
                  <w:lang w:val="ru-RU"/>
                </w:rPr>
                <w:t xml:space="preserve"> </w:t>
              </w:r>
            </w:ins>
            <w:r w:rsidRPr="008915D5">
              <w:rPr>
                <w:bCs/>
                <w:sz w:val="28"/>
                <w:szCs w:val="28"/>
                <w:lang w:val="ru-RU"/>
              </w:rPr>
              <w:t>изм.</w:t>
            </w:r>
          </w:p>
        </w:tc>
        <w:tc>
          <w:tcPr>
            <w:tcW w:w="1030" w:type="dxa"/>
          </w:tcPr>
          <w:p w14:paraId="2966BC0C" w14:textId="729C2847" w:rsidR="00BB5F51" w:rsidRPr="008915D5" w:rsidRDefault="00BB5F51" w:rsidP="00EF498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2016 год</w:t>
            </w:r>
          </w:p>
        </w:tc>
        <w:tc>
          <w:tcPr>
            <w:tcW w:w="851" w:type="dxa"/>
          </w:tcPr>
          <w:p w14:paraId="6548D2CD" w14:textId="10757D0A" w:rsidR="00BB5F51" w:rsidRPr="008915D5" w:rsidRDefault="00BB5F51" w:rsidP="00EF498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2017 год</w:t>
            </w:r>
          </w:p>
        </w:tc>
        <w:tc>
          <w:tcPr>
            <w:tcW w:w="992" w:type="dxa"/>
          </w:tcPr>
          <w:p w14:paraId="35CBF663" w14:textId="799855B7" w:rsidR="00BB5F51" w:rsidRPr="008915D5" w:rsidRDefault="00BB5F51" w:rsidP="00EF498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2018 год</w:t>
            </w:r>
          </w:p>
        </w:tc>
        <w:tc>
          <w:tcPr>
            <w:tcW w:w="992" w:type="dxa"/>
          </w:tcPr>
          <w:p w14:paraId="6CB80DBA" w14:textId="641D58C5" w:rsidR="00BB5F51" w:rsidRPr="008915D5" w:rsidRDefault="00BB5F51" w:rsidP="00EF498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2019 год</w:t>
            </w:r>
          </w:p>
        </w:tc>
        <w:tc>
          <w:tcPr>
            <w:tcW w:w="992" w:type="dxa"/>
          </w:tcPr>
          <w:p w14:paraId="66D31837" w14:textId="038880EA" w:rsidR="00BB5F51" w:rsidRPr="00BF7EE0" w:rsidRDefault="00BB5F51" w:rsidP="00BB5F51">
            <w:pPr>
              <w:spacing w:before="120"/>
              <w:jc w:val="center"/>
              <w:rPr>
                <w:ins w:id="367" w:author="Басалаева Татьяна Павловна" w:date="2016-01-17T14:25:00Z"/>
                <w:bCs/>
                <w:color w:val="FF0000"/>
                <w:sz w:val="28"/>
                <w:szCs w:val="28"/>
                <w:lang w:val="ru-RU"/>
                <w:rPrChange w:id="368" w:author="Басалаева Татьяна Павловна" w:date="2016-01-17T14:26:00Z">
                  <w:rPr>
                    <w:ins w:id="369" w:author="Басалаева Татьяна Павловна" w:date="2016-01-17T14:25:00Z"/>
                    <w:bCs/>
                    <w:sz w:val="28"/>
                    <w:szCs w:val="28"/>
                    <w:lang w:val="ru-RU"/>
                  </w:rPr>
                </w:rPrChange>
              </w:rPr>
            </w:pPr>
            <w:ins w:id="370" w:author="Басалаева Татьяна Павловна" w:date="2016-01-17T14:25:00Z">
              <w:r w:rsidRPr="00FC6191">
                <w:rPr>
                  <w:bCs/>
                  <w:sz w:val="28"/>
                  <w:szCs w:val="28"/>
                  <w:lang w:val="ru-RU"/>
                </w:rPr>
                <w:t>202</w:t>
              </w:r>
            </w:ins>
            <w:r>
              <w:rPr>
                <w:bCs/>
                <w:sz w:val="28"/>
                <w:szCs w:val="28"/>
                <w:lang w:val="ru-RU"/>
              </w:rPr>
              <w:t>0</w:t>
            </w:r>
            <w:ins w:id="371" w:author="Басалаева Татьяна Павловна" w:date="2016-01-17T14:25:00Z">
              <w:r w:rsidRPr="00FC6191">
                <w:rPr>
                  <w:bCs/>
                  <w:sz w:val="28"/>
                  <w:szCs w:val="28"/>
                  <w:lang w:val="ru-RU"/>
                </w:rPr>
                <w:t xml:space="preserve"> год</w:t>
              </w:r>
            </w:ins>
          </w:p>
        </w:tc>
      </w:tr>
      <w:tr w:rsidR="00BB5F51" w:rsidRPr="00F17432" w14:paraId="242B73E5" w14:textId="4B54EC84" w:rsidTr="00BB5F51">
        <w:tc>
          <w:tcPr>
            <w:tcW w:w="918" w:type="dxa"/>
            <w:vMerge w:val="restart"/>
            <w:textDirection w:val="btLr"/>
          </w:tcPr>
          <w:p w14:paraId="460F005E" w14:textId="46379ED2" w:rsidR="00BB5F51" w:rsidRPr="008915D5" w:rsidRDefault="00BB5F51" w:rsidP="005519DF">
            <w:pPr>
              <w:spacing w:before="120"/>
              <w:ind w:left="113" w:right="113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ИПР 2016-202</w:t>
            </w:r>
            <w:del w:id="372" w:author="Басалаева Татьяна Павловна" w:date="2016-01-17T14:23:00Z">
              <w:r w:rsidRPr="008915D5" w:rsidDel="00BF7EE0">
                <w:rPr>
                  <w:bCs/>
                  <w:sz w:val="28"/>
                  <w:szCs w:val="28"/>
                  <w:lang w:val="ru-RU"/>
                </w:rPr>
                <w:delText>0</w:delText>
              </w:r>
            </w:del>
            <w:r w:rsidR="005519DF">
              <w:rPr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3529" w:type="dxa"/>
            <w:vMerge w:val="restart"/>
          </w:tcPr>
          <w:p w14:paraId="488DE858" w14:textId="1E7FAEAF" w:rsidR="00BB5F51" w:rsidRPr="008915D5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 xml:space="preserve">Исполнение договоров </w:t>
            </w:r>
            <w:proofErr w:type="spellStart"/>
            <w:r w:rsidRPr="008915D5">
              <w:rPr>
                <w:bCs/>
                <w:sz w:val="28"/>
                <w:szCs w:val="28"/>
                <w:lang w:val="ru-RU"/>
              </w:rPr>
              <w:t>тех.присоединения</w:t>
            </w:r>
            <w:proofErr w:type="spellEnd"/>
            <w:r w:rsidRPr="008915D5">
              <w:rPr>
                <w:bCs/>
                <w:sz w:val="28"/>
                <w:szCs w:val="28"/>
                <w:lang w:val="ru-RU"/>
              </w:rPr>
              <w:t xml:space="preserve"> к электрическим сетям</w:t>
            </w:r>
          </w:p>
        </w:tc>
        <w:tc>
          <w:tcPr>
            <w:tcW w:w="897" w:type="dxa"/>
          </w:tcPr>
          <w:p w14:paraId="07175BC7" w14:textId="7EE847E7" w:rsidR="00BB5F51" w:rsidRPr="008915D5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шт.</w:t>
            </w:r>
          </w:p>
        </w:tc>
        <w:tc>
          <w:tcPr>
            <w:tcW w:w="1030" w:type="dxa"/>
          </w:tcPr>
          <w:p w14:paraId="262892AC" w14:textId="1D000572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8915D5">
              <w:rPr>
                <w:bCs/>
                <w:sz w:val="28"/>
                <w:szCs w:val="28"/>
                <w:lang w:val="ru-RU"/>
              </w:rPr>
              <w:t>3 074</w:t>
            </w:r>
          </w:p>
        </w:tc>
        <w:tc>
          <w:tcPr>
            <w:tcW w:w="851" w:type="dxa"/>
          </w:tcPr>
          <w:p w14:paraId="7D8F9EDB" w14:textId="24DDA07C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4 001</w:t>
            </w:r>
          </w:p>
        </w:tc>
        <w:tc>
          <w:tcPr>
            <w:tcW w:w="992" w:type="dxa"/>
          </w:tcPr>
          <w:p w14:paraId="09CE379D" w14:textId="6562861E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2 424</w:t>
            </w:r>
          </w:p>
        </w:tc>
        <w:tc>
          <w:tcPr>
            <w:tcW w:w="992" w:type="dxa"/>
          </w:tcPr>
          <w:p w14:paraId="473845D8" w14:textId="0FC01B45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2 127</w:t>
            </w:r>
          </w:p>
        </w:tc>
        <w:tc>
          <w:tcPr>
            <w:tcW w:w="992" w:type="dxa"/>
          </w:tcPr>
          <w:p w14:paraId="14026B6F" w14:textId="3A7E831F" w:rsidR="00BB5F51" w:rsidRPr="00F17432" w:rsidRDefault="00BB5F51" w:rsidP="00FC6191">
            <w:pPr>
              <w:spacing w:before="120"/>
              <w:jc w:val="center"/>
              <w:rPr>
                <w:ins w:id="373" w:author="Басалаева Татьяна Павловна" w:date="2016-01-17T14:25:00Z"/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2 127</w:t>
            </w:r>
          </w:p>
        </w:tc>
      </w:tr>
      <w:tr w:rsidR="00BB5F51" w:rsidRPr="00F17432" w14:paraId="1762A8D9" w14:textId="3BE02EE2" w:rsidTr="00BB5F51">
        <w:tc>
          <w:tcPr>
            <w:tcW w:w="918" w:type="dxa"/>
            <w:vMerge/>
          </w:tcPr>
          <w:p w14:paraId="0B32BECD" w14:textId="77777777" w:rsidR="00BB5F51" w:rsidRPr="00F17432" w:rsidRDefault="00BB5F51" w:rsidP="00FC6191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529" w:type="dxa"/>
            <w:vMerge/>
          </w:tcPr>
          <w:p w14:paraId="34CE703A" w14:textId="77777777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97" w:type="dxa"/>
          </w:tcPr>
          <w:p w14:paraId="6EB42BEC" w14:textId="708926BD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МВт</w:t>
            </w:r>
          </w:p>
        </w:tc>
        <w:tc>
          <w:tcPr>
            <w:tcW w:w="1030" w:type="dxa"/>
          </w:tcPr>
          <w:p w14:paraId="1105E82F" w14:textId="37F3B650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75</w:t>
            </w:r>
          </w:p>
        </w:tc>
        <w:tc>
          <w:tcPr>
            <w:tcW w:w="851" w:type="dxa"/>
          </w:tcPr>
          <w:p w14:paraId="2AA918D6" w14:textId="1BA5DCDA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124</w:t>
            </w:r>
          </w:p>
        </w:tc>
        <w:tc>
          <w:tcPr>
            <w:tcW w:w="992" w:type="dxa"/>
          </w:tcPr>
          <w:p w14:paraId="342A8157" w14:textId="45165D1A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1007</w:t>
            </w:r>
          </w:p>
        </w:tc>
        <w:tc>
          <w:tcPr>
            <w:tcW w:w="992" w:type="dxa"/>
          </w:tcPr>
          <w:p w14:paraId="5DB0B7E7" w14:textId="05FE9A59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77</w:t>
            </w:r>
          </w:p>
        </w:tc>
        <w:tc>
          <w:tcPr>
            <w:tcW w:w="992" w:type="dxa"/>
          </w:tcPr>
          <w:p w14:paraId="2273585D" w14:textId="2279017F" w:rsidR="00BB5F51" w:rsidRPr="00F17432" w:rsidRDefault="00BB5F51" w:rsidP="00FC6191">
            <w:pPr>
              <w:spacing w:before="120"/>
              <w:jc w:val="center"/>
              <w:rPr>
                <w:ins w:id="374" w:author="Басалаева Татьяна Павловна" w:date="2016-01-17T14:25:00Z"/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77</w:t>
            </w:r>
          </w:p>
        </w:tc>
      </w:tr>
      <w:tr w:rsidR="00BB5F51" w:rsidRPr="00F17432" w14:paraId="6EFED785" w14:textId="3E11AD78" w:rsidTr="00BB5F51">
        <w:tc>
          <w:tcPr>
            <w:tcW w:w="918" w:type="dxa"/>
            <w:vMerge/>
          </w:tcPr>
          <w:p w14:paraId="3209EB5D" w14:textId="77777777" w:rsidR="00BB5F51" w:rsidRPr="00F17432" w:rsidRDefault="00BB5F51" w:rsidP="00FC6191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529" w:type="dxa"/>
            <w:vMerge w:val="restart"/>
          </w:tcPr>
          <w:p w14:paraId="41971A17" w14:textId="2668D352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F17432">
              <w:rPr>
                <w:bCs/>
                <w:sz w:val="28"/>
                <w:szCs w:val="28"/>
                <w:lang w:val="ru-RU"/>
              </w:rPr>
              <w:t>т.ч</w:t>
            </w:r>
            <w:proofErr w:type="spellEnd"/>
            <w:r w:rsidRPr="00F17432">
              <w:rPr>
                <w:bCs/>
                <w:sz w:val="28"/>
                <w:szCs w:val="28"/>
                <w:lang w:val="ru-RU"/>
              </w:rPr>
              <w:t>. электроустановки до 15 кВт</w:t>
            </w:r>
          </w:p>
        </w:tc>
        <w:tc>
          <w:tcPr>
            <w:tcW w:w="897" w:type="dxa"/>
          </w:tcPr>
          <w:p w14:paraId="5CD0ACE2" w14:textId="60800F82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шт.</w:t>
            </w:r>
          </w:p>
        </w:tc>
        <w:tc>
          <w:tcPr>
            <w:tcW w:w="1030" w:type="dxa"/>
          </w:tcPr>
          <w:p w14:paraId="4C8553B6" w14:textId="76D32359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2 830</w:t>
            </w:r>
          </w:p>
        </w:tc>
        <w:tc>
          <w:tcPr>
            <w:tcW w:w="851" w:type="dxa"/>
          </w:tcPr>
          <w:p w14:paraId="31E93F64" w14:textId="610C22D7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3 834</w:t>
            </w:r>
          </w:p>
        </w:tc>
        <w:tc>
          <w:tcPr>
            <w:tcW w:w="992" w:type="dxa"/>
          </w:tcPr>
          <w:p w14:paraId="5C31A3BC" w14:textId="29A16DE5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1 900</w:t>
            </w:r>
          </w:p>
        </w:tc>
        <w:tc>
          <w:tcPr>
            <w:tcW w:w="992" w:type="dxa"/>
          </w:tcPr>
          <w:p w14:paraId="77635D47" w14:textId="3101B13A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1 900</w:t>
            </w:r>
          </w:p>
        </w:tc>
        <w:tc>
          <w:tcPr>
            <w:tcW w:w="992" w:type="dxa"/>
          </w:tcPr>
          <w:p w14:paraId="4738AB96" w14:textId="173B38AF" w:rsidR="00BB5F51" w:rsidRPr="00F17432" w:rsidRDefault="00BB5F51" w:rsidP="00FC6191">
            <w:pPr>
              <w:spacing w:before="120"/>
              <w:jc w:val="center"/>
              <w:rPr>
                <w:ins w:id="375" w:author="Басалаева Татьяна Павловна" w:date="2016-01-17T14:25:00Z"/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1 900</w:t>
            </w:r>
          </w:p>
        </w:tc>
      </w:tr>
      <w:tr w:rsidR="00BB5F51" w:rsidRPr="00F17432" w14:paraId="3827BDD7" w14:textId="641B6EE9" w:rsidTr="00BB5F51">
        <w:tc>
          <w:tcPr>
            <w:tcW w:w="918" w:type="dxa"/>
            <w:vMerge/>
          </w:tcPr>
          <w:p w14:paraId="419F0C24" w14:textId="77777777" w:rsidR="00BB5F51" w:rsidRPr="00F17432" w:rsidRDefault="00BB5F51" w:rsidP="00FC6191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529" w:type="dxa"/>
            <w:vMerge/>
          </w:tcPr>
          <w:p w14:paraId="0DA1A09D" w14:textId="77777777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97" w:type="dxa"/>
          </w:tcPr>
          <w:p w14:paraId="0C9B7138" w14:textId="2731B131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МВт</w:t>
            </w:r>
          </w:p>
        </w:tc>
        <w:tc>
          <w:tcPr>
            <w:tcW w:w="1030" w:type="dxa"/>
          </w:tcPr>
          <w:p w14:paraId="42531E13" w14:textId="68DF8C99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20</w:t>
            </w:r>
          </w:p>
        </w:tc>
        <w:tc>
          <w:tcPr>
            <w:tcW w:w="851" w:type="dxa"/>
          </w:tcPr>
          <w:p w14:paraId="09B5A99B" w14:textId="6321ACDC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29</w:t>
            </w:r>
          </w:p>
        </w:tc>
        <w:tc>
          <w:tcPr>
            <w:tcW w:w="992" w:type="dxa"/>
          </w:tcPr>
          <w:p w14:paraId="1938459A" w14:textId="1DF1679D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26</w:t>
            </w:r>
          </w:p>
        </w:tc>
        <w:tc>
          <w:tcPr>
            <w:tcW w:w="992" w:type="dxa"/>
          </w:tcPr>
          <w:p w14:paraId="1ED2D174" w14:textId="5120B6E5" w:rsidR="00BB5F51" w:rsidRPr="00F17432" w:rsidRDefault="00BB5F51" w:rsidP="00FC6191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26</w:t>
            </w:r>
          </w:p>
        </w:tc>
        <w:tc>
          <w:tcPr>
            <w:tcW w:w="992" w:type="dxa"/>
          </w:tcPr>
          <w:p w14:paraId="0B7ABD2F" w14:textId="55FA595B" w:rsidR="00BB5F51" w:rsidRPr="00F17432" w:rsidRDefault="00BB5F51" w:rsidP="00FC6191">
            <w:pPr>
              <w:spacing w:before="120"/>
              <w:jc w:val="center"/>
              <w:rPr>
                <w:ins w:id="376" w:author="Басалаева Татьяна Павловна" w:date="2016-01-17T14:25:00Z"/>
                <w:bCs/>
                <w:sz w:val="28"/>
                <w:szCs w:val="28"/>
                <w:lang w:val="ru-RU"/>
              </w:rPr>
            </w:pPr>
            <w:r w:rsidRPr="00F17432">
              <w:rPr>
                <w:bCs/>
                <w:sz w:val="28"/>
                <w:szCs w:val="28"/>
                <w:lang w:val="ru-RU"/>
              </w:rPr>
              <w:t>26</w:t>
            </w:r>
          </w:p>
        </w:tc>
      </w:tr>
    </w:tbl>
    <w:p w14:paraId="4846C076" w14:textId="77777777" w:rsidR="009930F5" w:rsidRDefault="009930F5" w:rsidP="00B43401">
      <w:pPr>
        <w:spacing w:before="120"/>
        <w:ind w:firstLine="720"/>
        <w:jc w:val="both"/>
        <w:rPr>
          <w:bCs/>
          <w:sz w:val="28"/>
          <w:szCs w:val="28"/>
          <w:lang w:val="ru-RU"/>
        </w:rPr>
      </w:pPr>
    </w:p>
    <w:p w14:paraId="05320966" w14:textId="6BF71123" w:rsidR="00133506" w:rsidRDefault="00133506" w:rsidP="00133506">
      <w:pPr>
        <w:ind w:firstLine="708"/>
        <w:contextualSpacing/>
        <w:jc w:val="both"/>
        <w:rPr>
          <w:bCs/>
          <w:sz w:val="28"/>
          <w:szCs w:val="28"/>
          <w:lang w:val="ru-RU"/>
        </w:rPr>
      </w:pPr>
      <w:r w:rsidRPr="00EF4981">
        <w:rPr>
          <w:bCs/>
          <w:sz w:val="28"/>
          <w:szCs w:val="28"/>
          <w:lang w:val="ru-RU"/>
        </w:rPr>
        <w:t>Проект ИПР 2016-</w:t>
      </w:r>
      <w:del w:id="377" w:author="Басалаева Татьяна Павловна" w:date="2016-01-17T14:26:00Z">
        <w:r w:rsidRPr="00EF4981" w:rsidDel="00FA31B3">
          <w:rPr>
            <w:bCs/>
            <w:sz w:val="28"/>
            <w:szCs w:val="28"/>
            <w:lang w:val="ru-RU"/>
          </w:rPr>
          <w:delText xml:space="preserve">2020 </w:delText>
        </w:r>
      </w:del>
      <w:ins w:id="378" w:author="Басалаева Татьяна Павловна" w:date="2016-01-17T14:26:00Z">
        <w:r w:rsidR="00FA31B3" w:rsidRPr="00EF4981">
          <w:rPr>
            <w:bCs/>
            <w:sz w:val="28"/>
            <w:szCs w:val="28"/>
            <w:lang w:val="ru-RU"/>
          </w:rPr>
          <w:t>202</w:t>
        </w:r>
      </w:ins>
      <w:r w:rsidR="005519DF">
        <w:rPr>
          <w:bCs/>
          <w:sz w:val="28"/>
          <w:szCs w:val="28"/>
          <w:lang w:val="ru-RU"/>
        </w:rPr>
        <w:t>0</w:t>
      </w:r>
      <w:ins w:id="379" w:author="Басалаева Татьяна Павловна" w:date="2016-01-17T14:26:00Z">
        <w:r w:rsidR="00FA31B3" w:rsidRPr="00EF4981">
          <w:rPr>
            <w:bCs/>
            <w:sz w:val="28"/>
            <w:szCs w:val="28"/>
            <w:lang w:val="ru-RU"/>
          </w:rPr>
          <w:t xml:space="preserve"> </w:t>
        </w:r>
      </w:ins>
      <w:r w:rsidRPr="00EF4981">
        <w:rPr>
          <w:bCs/>
          <w:sz w:val="28"/>
          <w:szCs w:val="28"/>
          <w:lang w:val="ru-RU"/>
        </w:rPr>
        <w:t>сформирован с учетом требования сценарных условий по снижению объема незавершенного строительства</w:t>
      </w:r>
      <w:r w:rsidRPr="00EF4981">
        <w:rPr>
          <w:lang w:val="ru-RU"/>
        </w:rPr>
        <w:t>.</w:t>
      </w:r>
      <w:r w:rsidRPr="00133506">
        <w:rPr>
          <w:bCs/>
          <w:sz w:val="28"/>
          <w:szCs w:val="28"/>
          <w:lang w:val="ru-RU"/>
        </w:rPr>
        <w:t xml:space="preserve"> </w:t>
      </w:r>
    </w:p>
    <w:p w14:paraId="1674975C" w14:textId="6B9F32D8" w:rsidR="00133506" w:rsidRPr="00EF4981" w:rsidRDefault="00133506" w:rsidP="00133506">
      <w:pPr>
        <w:ind w:firstLine="708"/>
        <w:contextualSpacing/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Динамика незавершенного строительства по годам реализации инвестиционной программы</w:t>
      </w:r>
    </w:p>
    <w:p w14:paraId="442B9D83" w14:textId="44CCF6B0" w:rsidR="008928C1" w:rsidRDefault="00CB2B17" w:rsidP="00EF4981">
      <w:pPr>
        <w:spacing w:before="120"/>
        <w:ind w:firstLine="720"/>
        <w:jc w:val="right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Таблица</w:t>
      </w:r>
      <w:r w:rsidR="0061470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№</w:t>
      </w:r>
      <w:r w:rsidR="0061470F">
        <w:rPr>
          <w:bCs/>
          <w:sz w:val="28"/>
          <w:szCs w:val="28"/>
          <w:lang w:val="ru-RU"/>
        </w:rPr>
        <w:t>5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1406"/>
        <w:gridCol w:w="1424"/>
        <w:gridCol w:w="1418"/>
        <w:gridCol w:w="1417"/>
        <w:gridCol w:w="1418"/>
        <w:gridCol w:w="1417"/>
        <w:gridCol w:w="1418"/>
      </w:tblGrid>
      <w:tr w:rsidR="005519DF" w14:paraId="5AB365F6" w14:textId="5634F7A0" w:rsidTr="005519DF">
        <w:tc>
          <w:tcPr>
            <w:tcW w:w="1406" w:type="dxa"/>
          </w:tcPr>
          <w:p w14:paraId="3760A2B5" w14:textId="77777777" w:rsidR="005519DF" w:rsidRDefault="005519DF" w:rsidP="00977B2D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424" w:type="dxa"/>
          </w:tcPr>
          <w:p w14:paraId="2EF70BFE" w14:textId="77777777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Объем НЗС</w:t>
            </w:r>
          </w:p>
          <w:p w14:paraId="1901156B" w14:textId="529CB4A8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на 31.12.2015</w:t>
            </w:r>
          </w:p>
        </w:tc>
        <w:tc>
          <w:tcPr>
            <w:tcW w:w="1418" w:type="dxa"/>
          </w:tcPr>
          <w:p w14:paraId="7FFE4A45" w14:textId="77777777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Объем НЗС</w:t>
            </w:r>
          </w:p>
          <w:p w14:paraId="599F685C" w14:textId="6649EB21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на 31.12.2016</w:t>
            </w:r>
          </w:p>
        </w:tc>
        <w:tc>
          <w:tcPr>
            <w:tcW w:w="1417" w:type="dxa"/>
          </w:tcPr>
          <w:p w14:paraId="00027698" w14:textId="77777777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Объем НЗС</w:t>
            </w:r>
          </w:p>
          <w:p w14:paraId="53737DFE" w14:textId="135D4B18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на 31.12.2017</w:t>
            </w:r>
          </w:p>
        </w:tc>
        <w:tc>
          <w:tcPr>
            <w:tcW w:w="1418" w:type="dxa"/>
          </w:tcPr>
          <w:p w14:paraId="4E7F8DE5" w14:textId="77777777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Объем НЗС</w:t>
            </w:r>
          </w:p>
          <w:p w14:paraId="10B55AAF" w14:textId="515C75ED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на 31.12.2018</w:t>
            </w:r>
          </w:p>
        </w:tc>
        <w:tc>
          <w:tcPr>
            <w:tcW w:w="1417" w:type="dxa"/>
          </w:tcPr>
          <w:p w14:paraId="1AB6732C" w14:textId="77777777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Объем НЗС</w:t>
            </w:r>
          </w:p>
          <w:p w14:paraId="1864A426" w14:textId="299195E4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на 31.12.2019</w:t>
            </w:r>
          </w:p>
        </w:tc>
        <w:tc>
          <w:tcPr>
            <w:tcW w:w="1418" w:type="dxa"/>
          </w:tcPr>
          <w:p w14:paraId="06496864" w14:textId="77777777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Объем НЗС</w:t>
            </w:r>
          </w:p>
          <w:p w14:paraId="67F9FE99" w14:textId="2A08152E" w:rsidR="005519DF" w:rsidRPr="00977B2D" w:rsidRDefault="005519DF" w:rsidP="00977B2D">
            <w:pPr>
              <w:spacing w:before="120"/>
              <w:jc w:val="center"/>
              <w:rPr>
                <w:bCs/>
                <w:lang w:val="ru-RU"/>
              </w:rPr>
            </w:pPr>
            <w:r w:rsidRPr="00977B2D">
              <w:rPr>
                <w:bCs/>
                <w:lang w:val="ru-RU"/>
              </w:rPr>
              <w:t>на 31.12.2020</w:t>
            </w:r>
          </w:p>
        </w:tc>
      </w:tr>
      <w:tr w:rsidR="005519DF" w14:paraId="68AD504D" w14:textId="02AD01B5" w:rsidTr="005519DF">
        <w:tc>
          <w:tcPr>
            <w:tcW w:w="1406" w:type="dxa"/>
          </w:tcPr>
          <w:p w14:paraId="0062CCA5" w14:textId="04639DED" w:rsidR="005519DF" w:rsidRDefault="005519DF" w:rsidP="005519DF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2016-</w:t>
            </w:r>
            <w:del w:id="380" w:author="Басалаева Татьяна Павловна" w:date="2016-01-17T14:26:00Z">
              <w:r w:rsidDel="00FA31B3">
                <w:rPr>
                  <w:bCs/>
                  <w:sz w:val="28"/>
                  <w:szCs w:val="28"/>
                  <w:lang w:val="ru-RU"/>
                </w:rPr>
                <w:delText>2020</w:delText>
              </w:r>
            </w:del>
            <w:ins w:id="381" w:author="Басалаева Татьяна Павловна" w:date="2016-01-17T14:26:00Z">
              <w:r>
                <w:rPr>
                  <w:bCs/>
                  <w:sz w:val="28"/>
                  <w:szCs w:val="28"/>
                  <w:lang w:val="ru-RU"/>
                </w:rPr>
                <w:t>202</w:t>
              </w:r>
            </w:ins>
            <w:r>
              <w:rPr>
                <w:bCs/>
                <w:sz w:val="28"/>
                <w:szCs w:val="28"/>
                <w:lang w:val="ru-RU"/>
              </w:rPr>
              <w:t xml:space="preserve">0,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млн.руб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424" w:type="dxa"/>
          </w:tcPr>
          <w:p w14:paraId="7A5085AD" w14:textId="31F986AA" w:rsidR="005519DF" w:rsidRDefault="005519DF" w:rsidP="00EC55D6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1 237</w:t>
            </w:r>
          </w:p>
        </w:tc>
        <w:tc>
          <w:tcPr>
            <w:tcW w:w="1418" w:type="dxa"/>
          </w:tcPr>
          <w:p w14:paraId="7E253967" w14:textId="563A6F57" w:rsidR="005519DF" w:rsidRDefault="005519DF" w:rsidP="00EF03BB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2 638</w:t>
            </w:r>
          </w:p>
        </w:tc>
        <w:tc>
          <w:tcPr>
            <w:tcW w:w="1417" w:type="dxa"/>
          </w:tcPr>
          <w:p w14:paraId="7518127C" w14:textId="783E94B7" w:rsidR="005519DF" w:rsidRDefault="005519DF" w:rsidP="00EF03BB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2 949</w:t>
            </w:r>
          </w:p>
        </w:tc>
        <w:tc>
          <w:tcPr>
            <w:tcW w:w="1418" w:type="dxa"/>
          </w:tcPr>
          <w:p w14:paraId="378A18CE" w14:textId="003087BE" w:rsidR="005519DF" w:rsidRDefault="005519DF" w:rsidP="00EF03BB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466</w:t>
            </w:r>
          </w:p>
        </w:tc>
        <w:tc>
          <w:tcPr>
            <w:tcW w:w="1417" w:type="dxa"/>
          </w:tcPr>
          <w:p w14:paraId="47E6771E" w14:textId="45683D72" w:rsidR="005519DF" w:rsidRDefault="005519DF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432</w:t>
            </w:r>
          </w:p>
        </w:tc>
        <w:tc>
          <w:tcPr>
            <w:tcW w:w="1418" w:type="dxa"/>
          </w:tcPr>
          <w:p w14:paraId="6F74A365" w14:textId="5C573289" w:rsidR="005519DF" w:rsidRDefault="005519DF" w:rsidP="00EF03BB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459</w:t>
            </w:r>
          </w:p>
        </w:tc>
      </w:tr>
    </w:tbl>
    <w:p w14:paraId="3652DF0F" w14:textId="77777777" w:rsidR="00977B2D" w:rsidRDefault="00977B2D" w:rsidP="00EF4981">
      <w:pPr>
        <w:spacing w:before="120"/>
        <w:ind w:firstLine="720"/>
        <w:jc w:val="both"/>
        <w:rPr>
          <w:bCs/>
          <w:sz w:val="28"/>
          <w:szCs w:val="28"/>
          <w:lang w:val="ru-RU"/>
        </w:rPr>
      </w:pPr>
    </w:p>
    <w:p w14:paraId="5704FEF0" w14:textId="5F283F5F" w:rsidR="00CB2B17" w:rsidRPr="00EF4981" w:rsidRDefault="00CB2B17" w:rsidP="00EF4981">
      <w:pPr>
        <w:spacing w:before="120"/>
        <w:ind w:firstLine="720"/>
        <w:jc w:val="both"/>
        <w:rPr>
          <w:bCs/>
          <w:sz w:val="28"/>
          <w:szCs w:val="28"/>
          <w:lang w:val="ru-RU"/>
        </w:rPr>
      </w:pPr>
      <w:r w:rsidRPr="00EF4981">
        <w:rPr>
          <w:bCs/>
          <w:sz w:val="28"/>
          <w:szCs w:val="28"/>
          <w:lang w:val="ru-RU"/>
        </w:rPr>
        <w:t>Энергетический эффект и снижение потерь электрической энергии</w:t>
      </w:r>
    </w:p>
    <w:p w14:paraId="14801FA7" w14:textId="5A21AC4E" w:rsidR="006019C4" w:rsidRDefault="00CB2B17" w:rsidP="00CB2B17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  <w:r w:rsidRPr="00EF4981">
        <w:rPr>
          <w:spacing w:val="-6"/>
          <w:sz w:val="28"/>
          <w:szCs w:val="28"/>
          <w:lang w:val="ru-RU"/>
        </w:rPr>
        <w:t xml:space="preserve">Одной из основных задач Программы энергосбережения и повышения энергетической эффективности Общества, реализуемой с 2011 года, является снижение потерь электроэнергии при передаче. В числе прочих мероприятий Программы на решение данной задачи направлена в том числе реализация инвестиционных проектов, в которых эффект снижения потерь электроэнергии является сопутствующим. </w:t>
      </w:r>
    </w:p>
    <w:p w14:paraId="5C24C2B0" w14:textId="046CB12D" w:rsidR="00734640" w:rsidRDefault="00734640" w:rsidP="00CB2B17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Динамика снижения потерь электрической энергии</w:t>
      </w:r>
    </w:p>
    <w:p w14:paraId="094DB02F" w14:textId="5A4B3EA9" w:rsidR="00734640" w:rsidRPr="00EF4981" w:rsidRDefault="00FE505E" w:rsidP="00EF4981">
      <w:pPr>
        <w:spacing w:before="120"/>
        <w:ind w:left="709" w:firstLine="11"/>
        <w:jc w:val="right"/>
        <w:rPr>
          <w:spacing w:val="-6"/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Таблица</w:t>
      </w:r>
      <w:r w:rsidR="00EF4981">
        <w:rPr>
          <w:spacing w:val="-6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>№</w:t>
      </w:r>
      <w:r w:rsidR="00EF4981">
        <w:rPr>
          <w:spacing w:val="-6"/>
          <w:sz w:val="28"/>
          <w:szCs w:val="28"/>
          <w:lang w:val="ru-RU"/>
        </w:rPr>
        <w:t>6</w:t>
      </w:r>
    </w:p>
    <w:tbl>
      <w:tblPr>
        <w:tblW w:w="895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418"/>
        <w:gridCol w:w="1150"/>
        <w:gridCol w:w="1288"/>
        <w:gridCol w:w="1134"/>
        <w:gridCol w:w="1276"/>
        <w:gridCol w:w="1276"/>
        <w:gridCol w:w="1417"/>
      </w:tblGrid>
      <w:tr w:rsidR="00426566" w14:paraId="6962FC24" w14:textId="7408448B" w:rsidTr="00426566">
        <w:trPr>
          <w:trHeight w:val="4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181A" w14:textId="77777777" w:rsidR="00426566" w:rsidRPr="00EF4981" w:rsidRDefault="0042656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23FFC" w14:textId="28AA2306" w:rsidR="00426566" w:rsidRPr="00EF4981" w:rsidRDefault="0042656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2015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D9CA2" w14:textId="220E6E41" w:rsidR="00426566" w:rsidRPr="00EF4981" w:rsidRDefault="0042656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ED6E1" w14:textId="1EA87B9F" w:rsidR="00426566" w:rsidRPr="00EF4981" w:rsidRDefault="0042656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66262" w14:textId="409B4B98" w:rsidR="00426566" w:rsidRPr="00EF4981" w:rsidRDefault="0042656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31FB" w14:textId="17D13C95" w:rsidR="00426566" w:rsidRPr="00EF4981" w:rsidRDefault="0042656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0C62" w14:textId="510DE5A9" w:rsidR="00426566" w:rsidRPr="00EF4981" w:rsidRDefault="0042656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2020</w:t>
            </w:r>
          </w:p>
        </w:tc>
      </w:tr>
      <w:tr w:rsidR="00426566" w14:paraId="0513643D" w14:textId="6856BDEA" w:rsidTr="00426566">
        <w:trPr>
          <w:trHeight w:val="4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B66E4" w14:textId="77777777" w:rsidR="00426566" w:rsidRPr="00EF4981" w:rsidRDefault="00426566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Потери</w:t>
            </w:r>
            <w:proofErr w:type="spellEnd"/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,%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734FC" w14:textId="77777777" w:rsidR="00426566" w:rsidRPr="00EF4981" w:rsidRDefault="00426566">
            <w:pPr>
              <w:jc w:val="center"/>
              <w:rPr>
                <w:rFonts w:ascii="Arial" w:hAnsi="Arial" w:cs="Arial"/>
                <w:color w:val="000000"/>
              </w:rPr>
            </w:pP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18,48%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8808F" w14:textId="068405AE" w:rsidR="00426566" w:rsidRPr="00EF4981" w:rsidRDefault="00426566" w:rsidP="000414E4">
            <w:pPr>
              <w:jc w:val="center"/>
              <w:rPr>
                <w:rFonts w:ascii="Arial" w:hAnsi="Arial" w:cs="Arial"/>
                <w:color w:val="000000"/>
              </w:rPr>
            </w:pP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</w:t>
            </w: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77</w:t>
            </w: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8E60F" w14:textId="0B757B8B" w:rsidR="00426566" w:rsidRPr="00EF4981" w:rsidRDefault="00426566" w:rsidP="000414E4">
            <w:pPr>
              <w:jc w:val="center"/>
              <w:rPr>
                <w:rFonts w:ascii="Arial" w:hAnsi="Arial" w:cs="Arial"/>
                <w:color w:val="000000"/>
              </w:rPr>
            </w:pP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17,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59</w:t>
            </w: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EADE1" w14:textId="6F5D0CCD" w:rsidR="00426566" w:rsidRPr="00EF4981" w:rsidRDefault="00426566" w:rsidP="000414E4">
            <w:pPr>
              <w:jc w:val="center"/>
              <w:rPr>
                <w:rFonts w:ascii="Arial" w:hAnsi="Arial" w:cs="Arial"/>
                <w:color w:val="000000"/>
              </w:rPr>
            </w:pP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17,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27</w:t>
            </w: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1882C" w14:textId="0A7A22AC" w:rsidR="00426566" w:rsidRPr="00EF4981" w:rsidRDefault="00426566" w:rsidP="000414E4">
            <w:pPr>
              <w:jc w:val="center"/>
              <w:rPr>
                <w:rFonts w:ascii="Arial" w:hAnsi="Arial" w:cs="Arial"/>
                <w:color w:val="000000"/>
              </w:rPr>
            </w:pP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17,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15</w:t>
            </w: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7A1B6" w14:textId="70098295" w:rsidR="00426566" w:rsidRPr="00EF4981" w:rsidRDefault="00426566" w:rsidP="000414E4">
            <w:pPr>
              <w:jc w:val="center"/>
              <w:rPr>
                <w:rFonts w:ascii="Arial" w:hAnsi="Arial" w:cs="Arial"/>
                <w:color w:val="000000"/>
              </w:rPr>
            </w:pP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17,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15</w:t>
            </w:r>
            <w:r w:rsidRPr="00EF4981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</w:tbl>
    <w:p w14:paraId="124AF85A" w14:textId="77777777" w:rsidR="00381136" w:rsidRPr="00381136" w:rsidRDefault="0053748F" w:rsidP="00381136">
      <w:pPr>
        <w:pStyle w:val="21"/>
        <w:ind w:left="851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381136" w:rsidRPr="00381136">
        <w:rPr>
          <w:i/>
          <w:sz w:val="28"/>
          <w:szCs w:val="28"/>
        </w:rPr>
        <w:t>. Реализация мероприятий в рамках дорожной карты по обеспечению электроснабжения Калининградской области (реализация схем выдачи мощности новых генерирующих объектов).</w:t>
      </w:r>
    </w:p>
    <w:p w14:paraId="61264E63" w14:textId="77777777" w:rsidR="00DF120B" w:rsidRPr="00DF120B" w:rsidRDefault="00DF120B" w:rsidP="00DF120B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  <w:r w:rsidRPr="00DF120B">
        <w:rPr>
          <w:spacing w:val="-6"/>
          <w:sz w:val="28"/>
          <w:szCs w:val="28"/>
          <w:lang w:val="ru-RU"/>
        </w:rPr>
        <w:t>В соответствии с принятыми решениями, в том числе распоряжением Правительства Российской Федерации от 25.08.2014 № 1623-р «Об утверждении плана мероприятий («дорожной карты») об обеспечении энергоснабжения Калининградской области и объединенной энергетической системы (ОЭС) Северо-Запада России», в настоящий момент проводится работа по практической реализации комплекса мероприятий, направленных на выполнение поставленной задачи по обеспечению надёжного функционирования энергосистемы Калининградской области.</w:t>
      </w:r>
    </w:p>
    <w:p w14:paraId="159A26ED" w14:textId="77777777" w:rsidR="00DF120B" w:rsidRPr="00DF120B" w:rsidRDefault="00DF120B" w:rsidP="00DF120B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Мероприятия</w:t>
      </w:r>
      <w:r w:rsidRPr="00DF120B">
        <w:rPr>
          <w:spacing w:val="-6"/>
          <w:sz w:val="28"/>
          <w:szCs w:val="28"/>
          <w:lang w:val="ru-RU"/>
        </w:rPr>
        <w:t xml:space="preserve"> включает проекты по реконструкции и строительству электросетевых объектов, которые были определены на стадии разработки мероприятий по обеспечению надёжного функционирования энергосистемы Калининградской области и закреплены в исследовании «Перспективное развитие энергосистемы Калининградской области до 2020 года в режиме работы изолированно от ЕЭС России», проведенном в 2014 году ОАО «Институт «ЭНЕРГОСЕТЬПРОЕКТ».</w:t>
      </w:r>
    </w:p>
    <w:p w14:paraId="55D40858" w14:textId="71B84C77" w:rsidR="0097160E" w:rsidRDefault="00A77787" w:rsidP="008328A6">
      <w:pPr>
        <w:pStyle w:val="21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216B37">
        <w:rPr>
          <w:sz w:val="28"/>
          <w:szCs w:val="28"/>
        </w:rPr>
        <w:t>ухгалтерск</w:t>
      </w:r>
      <w:r>
        <w:rPr>
          <w:sz w:val="28"/>
          <w:szCs w:val="28"/>
        </w:rPr>
        <w:t xml:space="preserve">ий </w:t>
      </w:r>
      <w:r w:rsidR="003E3628">
        <w:rPr>
          <w:sz w:val="28"/>
          <w:szCs w:val="28"/>
        </w:rPr>
        <w:t xml:space="preserve"> износ</w:t>
      </w:r>
      <w:proofErr w:type="gramEnd"/>
      <w:r w:rsidR="003E3628">
        <w:rPr>
          <w:sz w:val="28"/>
          <w:szCs w:val="28"/>
        </w:rPr>
        <w:t xml:space="preserve"> основных фондов </w:t>
      </w:r>
      <w:r w:rsidRPr="00216B37">
        <w:rPr>
          <w:sz w:val="28"/>
          <w:szCs w:val="28"/>
        </w:rPr>
        <w:t>АО «</w:t>
      </w:r>
      <w:proofErr w:type="spellStart"/>
      <w:r w:rsidRPr="00216B37">
        <w:rPr>
          <w:sz w:val="28"/>
          <w:szCs w:val="28"/>
        </w:rPr>
        <w:t>Янтарьэнерго</w:t>
      </w:r>
      <w:proofErr w:type="spellEnd"/>
      <w:r w:rsidRPr="00216B37">
        <w:rPr>
          <w:sz w:val="28"/>
          <w:szCs w:val="28"/>
        </w:rPr>
        <w:t>»</w:t>
      </w:r>
      <w:r>
        <w:rPr>
          <w:sz w:val="28"/>
          <w:szCs w:val="28"/>
        </w:rPr>
        <w:t xml:space="preserve"> к 20</w:t>
      </w:r>
      <w:r w:rsidR="00332F21">
        <w:rPr>
          <w:sz w:val="28"/>
          <w:szCs w:val="28"/>
        </w:rPr>
        <w:t>2</w:t>
      </w:r>
      <w:r w:rsidR="005B3CBE">
        <w:rPr>
          <w:sz w:val="28"/>
          <w:szCs w:val="28"/>
        </w:rPr>
        <w:t>0</w:t>
      </w:r>
      <w:r>
        <w:rPr>
          <w:sz w:val="28"/>
          <w:szCs w:val="28"/>
        </w:rPr>
        <w:t xml:space="preserve"> году </w:t>
      </w:r>
      <w:r w:rsidR="00150587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5B3CBE">
        <w:rPr>
          <w:sz w:val="28"/>
          <w:szCs w:val="28"/>
        </w:rPr>
        <w:t>37,3</w:t>
      </w:r>
      <w:r w:rsidR="009C7CA6">
        <w:rPr>
          <w:sz w:val="28"/>
          <w:szCs w:val="28"/>
        </w:rPr>
        <w:t xml:space="preserve"> </w:t>
      </w:r>
      <w:r>
        <w:rPr>
          <w:sz w:val="28"/>
          <w:szCs w:val="28"/>
        </w:rPr>
        <w:t>%, первона</w:t>
      </w:r>
      <w:r w:rsidR="003E3628">
        <w:rPr>
          <w:sz w:val="28"/>
          <w:szCs w:val="28"/>
        </w:rPr>
        <w:t xml:space="preserve">чальная стоимость возрастет до </w:t>
      </w:r>
      <w:r w:rsidR="009028D1">
        <w:rPr>
          <w:sz w:val="28"/>
          <w:szCs w:val="28"/>
        </w:rPr>
        <w:t>1</w:t>
      </w:r>
      <w:r w:rsidR="005B3CBE">
        <w:rPr>
          <w:sz w:val="28"/>
          <w:szCs w:val="28"/>
        </w:rPr>
        <w:t>8</w:t>
      </w:r>
      <w:r w:rsidR="008C03A3">
        <w:rPr>
          <w:sz w:val="28"/>
          <w:szCs w:val="28"/>
        </w:rPr>
        <w:t xml:space="preserve"> </w:t>
      </w:r>
      <w:r w:rsidR="005B3CBE">
        <w:rPr>
          <w:sz w:val="28"/>
          <w:szCs w:val="28"/>
        </w:rPr>
        <w:t>555</w:t>
      </w:r>
      <w:r w:rsidR="008C03A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</w:p>
    <w:p w14:paraId="4F654AE0" w14:textId="77777777" w:rsidR="007404C6" w:rsidRDefault="007404C6" w:rsidP="008328A6">
      <w:pPr>
        <w:pStyle w:val="21"/>
        <w:rPr>
          <w:sz w:val="28"/>
          <w:szCs w:val="28"/>
        </w:rPr>
      </w:pPr>
    </w:p>
    <w:p w14:paraId="3858461A" w14:textId="77777777" w:rsidR="005B3CBE" w:rsidRDefault="005B3CBE" w:rsidP="008328A6">
      <w:pPr>
        <w:pStyle w:val="21"/>
        <w:rPr>
          <w:sz w:val="28"/>
          <w:szCs w:val="28"/>
        </w:rPr>
      </w:pPr>
    </w:p>
    <w:p w14:paraId="7BF64E7C" w14:textId="77777777" w:rsidR="007404C6" w:rsidRDefault="007404C6" w:rsidP="008328A6">
      <w:pPr>
        <w:pStyle w:val="21"/>
        <w:rPr>
          <w:sz w:val="28"/>
          <w:szCs w:val="28"/>
        </w:rPr>
      </w:pPr>
    </w:p>
    <w:p w14:paraId="745A36F3" w14:textId="77777777" w:rsidR="007404C6" w:rsidRDefault="007404C6" w:rsidP="008328A6">
      <w:pPr>
        <w:pStyle w:val="21"/>
        <w:rPr>
          <w:sz w:val="28"/>
          <w:szCs w:val="28"/>
        </w:rPr>
      </w:pPr>
    </w:p>
    <w:p w14:paraId="43FAECFB" w14:textId="77777777" w:rsidR="007404C6" w:rsidRDefault="007404C6" w:rsidP="008328A6">
      <w:pPr>
        <w:pStyle w:val="21"/>
        <w:rPr>
          <w:sz w:val="28"/>
          <w:szCs w:val="28"/>
        </w:rPr>
      </w:pPr>
    </w:p>
    <w:p w14:paraId="4251054A" w14:textId="77777777" w:rsidR="00FC6E32" w:rsidRDefault="003E3628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  <w:r>
        <w:rPr>
          <w:noProof/>
          <w:spacing w:val="-6"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0BDF552" wp14:editId="44F396C0">
            <wp:simplePos x="0" y="0"/>
            <wp:positionH relativeFrom="column">
              <wp:posOffset>186538</wp:posOffset>
            </wp:positionH>
            <wp:positionV relativeFrom="paragraph">
              <wp:posOffset>145517</wp:posOffset>
            </wp:positionV>
            <wp:extent cx="7608570" cy="5157216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44C23F" w14:textId="77777777" w:rsidR="00FC6E32" w:rsidRDefault="00FC6E32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1DDCC6FA" w14:textId="77777777" w:rsidR="00FC6E32" w:rsidRDefault="00FC6E32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39CA215D" w14:textId="77777777" w:rsidR="00FC6E32" w:rsidRDefault="00FC6E32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1A6EBDA3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256DC951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7FD0FD9E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0F9E8465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4F49E30B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6097FA5B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416C5B56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74F8C9C1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0760F750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2DFC77D4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498DC998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5F7BB44B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27C0868D" w14:textId="77777777" w:rsidR="008328A6" w:rsidRPr="00756E52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1FF698E1" w14:textId="77777777" w:rsidR="008328A6" w:rsidRDefault="008328A6" w:rsidP="008C348D">
      <w:pPr>
        <w:spacing w:before="120"/>
        <w:ind w:firstLine="720"/>
        <w:rPr>
          <w:spacing w:val="-6"/>
          <w:sz w:val="28"/>
          <w:szCs w:val="28"/>
          <w:lang w:val="ru-RU"/>
        </w:rPr>
      </w:pPr>
    </w:p>
    <w:p w14:paraId="5253B86B" w14:textId="77777777" w:rsidR="00FC6E32" w:rsidRDefault="00FC6E32" w:rsidP="00507661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</w:p>
    <w:tbl>
      <w:tblPr>
        <w:tblW w:w="10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8"/>
        <w:gridCol w:w="3199"/>
        <w:gridCol w:w="1438"/>
        <w:gridCol w:w="1418"/>
        <w:gridCol w:w="1276"/>
        <w:gridCol w:w="1275"/>
        <w:gridCol w:w="1276"/>
        <w:gridCol w:w="236"/>
      </w:tblGrid>
      <w:tr w:rsidR="007404C6" w:rsidRPr="003755CA" w14:paraId="79DF5D1D" w14:textId="3D248FE0" w:rsidTr="005B3CBE">
        <w:trPr>
          <w:trHeight w:val="647"/>
        </w:trPr>
        <w:tc>
          <w:tcPr>
            <w:tcW w:w="102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F30C4" w14:textId="77777777" w:rsidR="007404C6" w:rsidRDefault="007404C6" w:rsidP="007B395B">
            <w:pPr>
              <w:ind w:firstLine="708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14:paraId="3F45D5D7" w14:textId="77777777" w:rsidR="007404C6" w:rsidRPr="00977B2D" w:rsidRDefault="007404C6" w:rsidP="007B395B">
            <w:pPr>
              <w:ind w:firstLine="708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77B2D">
              <w:rPr>
                <w:sz w:val="28"/>
                <w:szCs w:val="28"/>
                <w:lang w:val="ru-RU"/>
              </w:rPr>
      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      </w:r>
          </w:p>
          <w:p w14:paraId="7529695A" w14:textId="77777777" w:rsidR="007404C6" w:rsidRPr="00977B2D" w:rsidRDefault="007404C6" w:rsidP="007B395B">
            <w:pPr>
              <w:ind w:firstLine="708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77B2D">
              <w:rPr>
                <w:sz w:val="28"/>
                <w:szCs w:val="28"/>
                <w:lang w:val="ru-RU"/>
              </w:rPr>
      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      </w:r>
          </w:p>
          <w:p w14:paraId="1EB8E8FF" w14:textId="77777777" w:rsidR="007404C6" w:rsidRDefault="007404C6" w:rsidP="00EF4981">
            <w:pPr>
              <w:jc w:val="right"/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14:paraId="0C6237D2" w14:textId="77777777" w:rsidR="007404C6" w:rsidRDefault="007404C6" w:rsidP="00EF4981">
            <w:pPr>
              <w:jc w:val="right"/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14:paraId="2F043693" w14:textId="77777777" w:rsidR="007404C6" w:rsidRDefault="007404C6" w:rsidP="007404C6">
            <w:pPr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14:paraId="4FAE8396" w14:textId="77777777" w:rsidR="007404C6" w:rsidRDefault="007404C6" w:rsidP="007404C6">
            <w:pPr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14:paraId="458EAD8A" w14:textId="77777777" w:rsidR="007404C6" w:rsidRDefault="007404C6" w:rsidP="00EF4981">
            <w:pPr>
              <w:jc w:val="right"/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14:paraId="0DA454E9" w14:textId="77777777" w:rsidR="007404C6" w:rsidRDefault="007404C6" w:rsidP="00EF4981">
            <w:pPr>
              <w:jc w:val="right"/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14:paraId="70D6C20D" w14:textId="3A4CD9D4" w:rsidR="007404C6" w:rsidRPr="00723D03" w:rsidRDefault="007404C6" w:rsidP="00EF4981">
            <w:pPr>
              <w:jc w:val="right"/>
              <w:rPr>
                <w:lang w:val="ru-RU"/>
              </w:rPr>
            </w:pPr>
            <w:r w:rsidRPr="00977B2D">
              <w:rPr>
                <w:bCs/>
                <w:color w:val="000000"/>
                <w:sz w:val="28"/>
                <w:szCs w:val="28"/>
                <w:lang w:val="ru-RU"/>
              </w:rPr>
              <w:t>Таблица №7. Целевые показатели надежности и качества оказываемых  услуг по передаче электрической энергии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04CAE" w14:textId="77777777" w:rsidR="007404C6" w:rsidRDefault="007404C6" w:rsidP="007B395B">
            <w:pPr>
              <w:ind w:firstLine="708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404C6" w:rsidRPr="00723D03" w14:paraId="48647E5E" w14:textId="0C7A93EB" w:rsidTr="005B3CBE">
        <w:trPr>
          <w:gridAfter w:val="1"/>
          <w:wAfter w:w="236" w:type="dxa"/>
          <w:trHeight w:val="470"/>
        </w:trPr>
        <w:tc>
          <w:tcPr>
            <w:tcW w:w="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0D10" w14:textId="77777777" w:rsidR="007404C6" w:rsidRPr="00977B2D" w:rsidRDefault="007404C6">
            <w:pPr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 w:rsidRPr="00977B2D">
              <w:rPr>
                <w:bCs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C519" w14:textId="77777777" w:rsidR="007404C6" w:rsidRPr="00977B2D" w:rsidRDefault="007404C6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977B2D">
              <w:rPr>
                <w:bCs/>
                <w:sz w:val="28"/>
                <w:szCs w:val="28"/>
              </w:rPr>
              <w:t>Наименование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77B2D">
              <w:rPr>
                <w:bCs/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6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56A4" w14:textId="59F26856" w:rsidR="007404C6" w:rsidRPr="00977B2D" w:rsidRDefault="007404C6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977B2D">
              <w:rPr>
                <w:bCs/>
                <w:sz w:val="28"/>
                <w:szCs w:val="28"/>
              </w:rPr>
              <w:t>Значение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77B2D">
              <w:rPr>
                <w:bCs/>
                <w:sz w:val="28"/>
                <w:szCs w:val="28"/>
              </w:rPr>
              <w:t>показателя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977B2D">
              <w:rPr>
                <w:bCs/>
                <w:sz w:val="28"/>
                <w:szCs w:val="28"/>
              </w:rPr>
              <w:t>годы</w:t>
            </w:r>
            <w:proofErr w:type="spellEnd"/>
          </w:p>
        </w:tc>
      </w:tr>
      <w:tr w:rsidR="005B3CBE" w:rsidRPr="00723D03" w14:paraId="279FE826" w14:textId="10CDBB3B" w:rsidTr="005B3CBE">
        <w:trPr>
          <w:gridAfter w:val="1"/>
          <w:wAfter w:w="236" w:type="dxa"/>
          <w:trHeight w:val="315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32D" w14:textId="77777777" w:rsidR="005B3CBE" w:rsidRPr="00977B2D" w:rsidRDefault="005B3CBE" w:rsidP="007404C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65D1" w14:textId="77777777" w:rsidR="005B3CBE" w:rsidRPr="00977B2D" w:rsidRDefault="005B3CBE" w:rsidP="007404C6">
            <w:pPr>
              <w:rPr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647" w14:textId="77777777" w:rsidR="005B3CBE" w:rsidRPr="00977B2D" w:rsidRDefault="005B3CBE" w:rsidP="007404C6">
            <w:pPr>
              <w:jc w:val="center"/>
              <w:rPr>
                <w:bCs/>
                <w:sz w:val="28"/>
                <w:szCs w:val="28"/>
              </w:rPr>
            </w:pPr>
            <w:r w:rsidRPr="00977B2D">
              <w:rPr>
                <w:bCs/>
                <w:sz w:val="28"/>
                <w:szCs w:val="28"/>
              </w:rPr>
              <w:t xml:space="preserve">2016 </w:t>
            </w:r>
            <w:proofErr w:type="spellStart"/>
            <w:r w:rsidRPr="00977B2D">
              <w:rPr>
                <w:bCs/>
                <w:sz w:val="28"/>
                <w:szCs w:val="28"/>
              </w:rPr>
              <w:t>год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954E" w14:textId="77777777" w:rsidR="005B3CBE" w:rsidRPr="00977B2D" w:rsidRDefault="005B3CBE" w:rsidP="007404C6">
            <w:pPr>
              <w:jc w:val="center"/>
              <w:rPr>
                <w:bCs/>
                <w:sz w:val="28"/>
                <w:szCs w:val="28"/>
              </w:rPr>
            </w:pPr>
            <w:r w:rsidRPr="00977B2D">
              <w:rPr>
                <w:bCs/>
                <w:sz w:val="28"/>
                <w:szCs w:val="28"/>
              </w:rPr>
              <w:t xml:space="preserve">2017 </w:t>
            </w:r>
            <w:proofErr w:type="spellStart"/>
            <w:r w:rsidRPr="00977B2D">
              <w:rPr>
                <w:bCs/>
                <w:sz w:val="28"/>
                <w:szCs w:val="28"/>
              </w:rPr>
              <w:t>год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9E10" w14:textId="77777777" w:rsidR="005B3CBE" w:rsidRPr="00977B2D" w:rsidRDefault="005B3CBE" w:rsidP="007404C6">
            <w:pPr>
              <w:jc w:val="center"/>
              <w:rPr>
                <w:bCs/>
                <w:sz w:val="28"/>
                <w:szCs w:val="28"/>
              </w:rPr>
            </w:pPr>
            <w:r w:rsidRPr="00977B2D">
              <w:rPr>
                <w:bCs/>
                <w:sz w:val="28"/>
                <w:szCs w:val="28"/>
              </w:rPr>
              <w:t xml:space="preserve">2018 </w:t>
            </w:r>
            <w:proofErr w:type="spellStart"/>
            <w:r w:rsidRPr="00977B2D">
              <w:rPr>
                <w:bCs/>
                <w:sz w:val="28"/>
                <w:szCs w:val="28"/>
              </w:rPr>
              <w:t>год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A5A6" w14:textId="77777777" w:rsidR="005B3CBE" w:rsidRPr="00977B2D" w:rsidRDefault="005B3CBE" w:rsidP="007404C6">
            <w:pPr>
              <w:jc w:val="center"/>
              <w:rPr>
                <w:bCs/>
                <w:sz w:val="28"/>
                <w:szCs w:val="28"/>
              </w:rPr>
            </w:pPr>
            <w:r w:rsidRPr="00977B2D">
              <w:rPr>
                <w:bCs/>
                <w:sz w:val="28"/>
                <w:szCs w:val="28"/>
              </w:rPr>
              <w:t xml:space="preserve">2019 </w:t>
            </w:r>
            <w:proofErr w:type="spellStart"/>
            <w:r w:rsidRPr="00977B2D">
              <w:rPr>
                <w:bCs/>
                <w:sz w:val="28"/>
                <w:szCs w:val="28"/>
              </w:rPr>
              <w:t>год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C958" w14:textId="77777777" w:rsidR="005B3CBE" w:rsidRPr="00977B2D" w:rsidRDefault="005B3CBE" w:rsidP="007404C6">
            <w:pPr>
              <w:jc w:val="center"/>
              <w:rPr>
                <w:bCs/>
                <w:sz w:val="28"/>
                <w:szCs w:val="28"/>
              </w:rPr>
            </w:pPr>
            <w:r w:rsidRPr="00977B2D">
              <w:rPr>
                <w:bCs/>
                <w:sz w:val="28"/>
                <w:szCs w:val="28"/>
              </w:rPr>
              <w:t xml:space="preserve">2020 </w:t>
            </w:r>
            <w:proofErr w:type="spellStart"/>
            <w:r w:rsidRPr="00977B2D">
              <w:rPr>
                <w:bCs/>
                <w:sz w:val="28"/>
                <w:szCs w:val="28"/>
              </w:rPr>
              <w:t>год</w:t>
            </w:r>
            <w:proofErr w:type="spellEnd"/>
            <w:r w:rsidRPr="00977B2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5B3CBE" w:rsidRPr="00723D03" w14:paraId="01EA8CEF" w14:textId="3EBC69D1" w:rsidTr="005B3CBE">
        <w:trPr>
          <w:gridAfter w:val="1"/>
          <w:wAfter w:w="236" w:type="dxa"/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AF9B" w14:textId="77777777" w:rsidR="005B3CBE" w:rsidRPr="00977B2D" w:rsidRDefault="005B3CBE" w:rsidP="007404C6">
            <w:pPr>
              <w:jc w:val="center"/>
              <w:rPr>
                <w:color w:val="000000"/>
                <w:sz w:val="28"/>
                <w:szCs w:val="28"/>
              </w:rPr>
            </w:pPr>
            <w:r w:rsidRPr="00977B2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90D1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9503" w14:textId="77777777" w:rsidR="005B3CBE" w:rsidRPr="00977B2D" w:rsidRDefault="005B3CBE" w:rsidP="007404C6">
            <w:pPr>
              <w:jc w:val="center"/>
              <w:rPr>
                <w:color w:val="000000"/>
                <w:sz w:val="28"/>
                <w:szCs w:val="28"/>
              </w:rPr>
            </w:pPr>
            <w:r w:rsidRPr="00977B2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944B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D2EB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5AC3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B911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>7</w:t>
            </w:r>
          </w:p>
        </w:tc>
      </w:tr>
      <w:tr w:rsidR="005B3CBE" w:rsidRPr="00723D03" w14:paraId="5275861E" w14:textId="39A6D0E9" w:rsidTr="005B3CBE">
        <w:trPr>
          <w:gridAfter w:val="1"/>
          <w:wAfter w:w="236" w:type="dxa"/>
          <w:trHeight w:val="563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5271" w14:textId="77777777" w:rsidR="005B3CBE" w:rsidRPr="00977B2D" w:rsidRDefault="005B3CBE" w:rsidP="007404C6">
            <w:pPr>
              <w:jc w:val="center"/>
              <w:rPr>
                <w:color w:val="000000"/>
                <w:sz w:val="28"/>
                <w:szCs w:val="28"/>
              </w:rPr>
            </w:pPr>
            <w:r w:rsidRPr="00977B2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7392" w14:textId="77777777" w:rsidR="005B3CBE" w:rsidRPr="00977B2D" w:rsidRDefault="005B3CBE" w:rsidP="007404C6">
            <w:pPr>
              <w:rPr>
                <w:sz w:val="28"/>
                <w:szCs w:val="28"/>
                <w:lang w:val="ru-RU"/>
              </w:rPr>
            </w:pPr>
            <w:r w:rsidRPr="00977B2D">
              <w:rPr>
                <w:sz w:val="28"/>
                <w:szCs w:val="28"/>
                <w:lang w:val="ru-RU"/>
              </w:rPr>
              <w:t>Показатель средней продолжительности прекращений передачи электрической энергии (</w:t>
            </w:r>
            <w:proofErr w:type="spellStart"/>
            <w:r w:rsidRPr="00977B2D">
              <w:rPr>
                <w:sz w:val="28"/>
                <w:szCs w:val="28"/>
                <w:lang w:val="ru-RU"/>
              </w:rPr>
              <w:t>П</w:t>
            </w:r>
            <w:r w:rsidRPr="00977B2D">
              <w:rPr>
                <w:sz w:val="28"/>
                <w:szCs w:val="28"/>
                <w:vertAlign w:val="subscript"/>
                <w:lang w:val="ru-RU"/>
              </w:rPr>
              <w:t>п</w:t>
            </w:r>
            <w:proofErr w:type="spellEnd"/>
            <w:r w:rsidRPr="00977B2D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9390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  <w:lang w:val="ru-RU"/>
              </w:rPr>
              <w:t xml:space="preserve">  </w:t>
            </w:r>
            <w:r w:rsidRPr="00977B2D">
              <w:rPr>
                <w:sz w:val="28"/>
                <w:szCs w:val="28"/>
              </w:rPr>
              <w:t xml:space="preserve">0,1908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C7E3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bookmarkStart w:id="382" w:name="_GoBack"/>
            <w:bookmarkEnd w:id="382"/>
            <w:r w:rsidRPr="00977B2D">
              <w:rPr>
                <w:sz w:val="28"/>
                <w:szCs w:val="28"/>
              </w:rPr>
              <w:t xml:space="preserve"> 0,1879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41BB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0,1851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7CEC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0,1824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4957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0,1797   </w:t>
            </w:r>
          </w:p>
        </w:tc>
      </w:tr>
      <w:tr w:rsidR="005B3CBE" w:rsidRPr="00723D03" w14:paraId="2418AB09" w14:textId="2FE11649" w:rsidTr="005B3CBE">
        <w:trPr>
          <w:gridAfter w:val="1"/>
          <w:wAfter w:w="236" w:type="dxa"/>
          <w:trHeight w:val="843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FBE1" w14:textId="77777777" w:rsidR="005B3CBE" w:rsidRPr="00977B2D" w:rsidRDefault="005B3CBE" w:rsidP="007404C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77B2D"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515" w14:textId="77777777" w:rsidR="005B3CBE" w:rsidRPr="00977B2D" w:rsidRDefault="005B3CBE" w:rsidP="007404C6">
            <w:pPr>
              <w:rPr>
                <w:sz w:val="28"/>
                <w:szCs w:val="28"/>
                <w:lang w:val="ru-RU"/>
              </w:rPr>
            </w:pPr>
            <w:r w:rsidRPr="00977B2D">
              <w:rPr>
                <w:sz w:val="28"/>
                <w:szCs w:val="28"/>
                <w:lang w:val="ru-RU"/>
              </w:rPr>
              <w:t>Показатель уровня качества осуществляемого технологического присоединения (</w:t>
            </w:r>
            <w:proofErr w:type="spellStart"/>
            <w:r w:rsidRPr="00977B2D">
              <w:rPr>
                <w:sz w:val="28"/>
                <w:szCs w:val="28"/>
                <w:lang w:val="ru-RU"/>
              </w:rPr>
              <w:t>П</w:t>
            </w:r>
            <w:r w:rsidRPr="00977B2D">
              <w:rPr>
                <w:sz w:val="28"/>
                <w:szCs w:val="28"/>
                <w:vertAlign w:val="subscript"/>
                <w:lang w:val="ru-RU"/>
              </w:rPr>
              <w:t>тпр</w:t>
            </w:r>
            <w:proofErr w:type="spellEnd"/>
            <w:r w:rsidRPr="00977B2D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6620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  <w:lang w:val="ru-RU"/>
              </w:rPr>
              <w:t xml:space="preserve">  </w:t>
            </w:r>
            <w:r w:rsidRPr="00977B2D">
              <w:rPr>
                <w:sz w:val="28"/>
                <w:szCs w:val="28"/>
              </w:rPr>
              <w:t xml:space="preserve">1,7787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A36D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1,7520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8994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1,7257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CBB4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1,6998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A988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1,6744   </w:t>
            </w:r>
          </w:p>
        </w:tc>
      </w:tr>
      <w:tr w:rsidR="005B3CBE" w:rsidRPr="00723D03" w14:paraId="3EF4A3DB" w14:textId="29CA4210" w:rsidTr="005B3CBE">
        <w:trPr>
          <w:gridAfter w:val="1"/>
          <w:wAfter w:w="236" w:type="dxa"/>
          <w:trHeight w:val="112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5002" w14:textId="77777777" w:rsidR="005B3CBE" w:rsidRPr="00977B2D" w:rsidRDefault="005B3CBE" w:rsidP="007404C6">
            <w:pPr>
              <w:jc w:val="center"/>
              <w:rPr>
                <w:color w:val="000000"/>
                <w:sz w:val="28"/>
                <w:szCs w:val="28"/>
              </w:rPr>
            </w:pPr>
            <w:r w:rsidRPr="00977B2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5177" w14:textId="77777777" w:rsidR="005B3CBE" w:rsidRPr="00977B2D" w:rsidRDefault="005B3CBE" w:rsidP="007404C6">
            <w:pPr>
              <w:rPr>
                <w:sz w:val="28"/>
                <w:szCs w:val="28"/>
                <w:lang w:val="ru-RU"/>
              </w:rPr>
            </w:pPr>
            <w:r w:rsidRPr="00977B2D">
              <w:rPr>
                <w:sz w:val="28"/>
                <w:szCs w:val="28"/>
                <w:lang w:val="ru-RU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977B2D">
              <w:rPr>
                <w:sz w:val="28"/>
                <w:szCs w:val="28"/>
                <w:lang w:val="ru-RU"/>
              </w:rPr>
              <w:t>П</w:t>
            </w:r>
            <w:r w:rsidRPr="00977B2D">
              <w:rPr>
                <w:sz w:val="28"/>
                <w:szCs w:val="28"/>
                <w:vertAlign w:val="subscript"/>
                <w:lang w:val="ru-RU"/>
              </w:rPr>
              <w:t>тсо</w:t>
            </w:r>
            <w:proofErr w:type="spellEnd"/>
            <w:r w:rsidRPr="00977B2D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1BEC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  <w:lang w:val="ru-RU"/>
              </w:rPr>
              <w:t xml:space="preserve">  </w:t>
            </w:r>
            <w:r w:rsidRPr="00977B2D">
              <w:rPr>
                <w:sz w:val="28"/>
                <w:szCs w:val="28"/>
              </w:rPr>
              <w:t xml:space="preserve">0,8975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F078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0,8975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0D3B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0,8975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378C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0,8975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C8A7" w14:textId="77777777" w:rsidR="005B3CBE" w:rsidRPr="00977B2D" w:rsidRDefault="005B3CBE" w:rsidP="007404C6">
            <w:pPr>
              <w:jc w:val="center"/>
              <w:rPr>
                <w:sz w:val="28"/>
                <w:szCs w:val="28"/>
              </w:rPr>
            </w:pPr>
            <w:r w:rsidRPr="00977B2D">
              <w:rPr>
                <w:sz w:val="28"/>
                <w:szCs w:val="28"/>
              </w:rPr>
              <w:t xml:space="preserve"> 0,8975   </w:t>
            </w:r>
          </w:p>
        </w:tc>
      </w:tr>
    </w:tbl>
    <w:p w14:paraId="4A3EE5B2" w14:textId="77777777" w:rsidR="00FC6E32" w:rsidRDefault="00FC6E32" w:rsidP="00507661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</w:p>
    <w:p w14:paraId="69FEAF09" w14:textId="77777777" w:rsidR="00D515E3" w:rsidRDefault="00D515E3" w:rsidP="005B4F09">
      <w:pPr>
        <w:rPr>
          <w:sz w:val="28"/>
          <w:szCs w:val="28"/>
          <w:lang w:val="ru-RU"/>
        </w:rPr>
      </w:pPr>
    </w:p>
    <w:sectPr w:rsidR="00D515E3" w:rsidSect="002653F7">
      <w:footerReference w:type="even" r:id="rId15"/>
      <w:footerReference w:type="default" r:id="rId16"/>
      <w:pgSz w:w="11906" w:h="16838" w:code="9"/>
      <w:pgMar w:top="720" w:right="720" w:bottom="720" w:left="72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9403A" w14:textId="77777777" w:rsidR="00C90407" w:rsidRDefault="00C90407">
      <w:r>
        <w:separator/>
      </w:r>
    </w:p>
  </w:endnote>
  <w:endnote w:type="continuationSeparator" w:id="0">
    <w:p w14:paraId="43FA96BF" w14:textId="77777777" w:rsidR="00C90407" w:rsidRDefault="00C9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892B1" w14:textId="77777777" w:rsidR="007D510A" w:rsidRDefault="007D51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E3074EE" w14:textId="77777777" w:rsidR="007D510A" w:rsidRDefault="007D510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0764" w14:textId="77777777" w:rsidR="007D510A" w:rsidRDefault="007D51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B3CBE">
      <w:rPr>
        <w:rStyle w:val="af1"/>
        <w:noProof/>
      </w:rPr>
      <w:t>8</w:t>
    </w:r>
    <w:r>
      <w:rPr>
        <w:rStyle w:val="af1"/>
      </w:rPr>
      <w:fldChar w:fldCharType="end"/>
    </w:r>
  </w:p>
  <w:p w14:paraId="06A48B81" w14:textId="77777777" w:rsidR="007D510A" w:rsidRDefault="007D510A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5AE11" w14:textId="77777777" w:rsidR="00C90407" w:rsidRDefault="00C90407">
      <w:r>
        <w:separator/>
      </w:r>
    </w:p>
  </w:footnote>
  <w:footnote w:type="continuationSeparator" w:id="0">
    <w:p w14:paraId="12DA8600" w14:textId="77777777" w:rsidR="00C90407" w:rsidRDefault="00C90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8"/>
  </w:num>
  <w:num w:numId="12">
    <w:abstractNumId w:val="1"/>
  </w:num>
  <w:num w:numId="13">
    <w:abstractNumId w:val="13"/>
  </w:num>
  <w:num w:numId="14">
    <w:abstractNumId w:val="5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асалаева Татьяна Павловна">
    <w15:presenceInfo w15:providerId="AD" w15:userId="S-1-5-21-1076010978-4204841227-2032485806-2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4D"/>
    <w:rsid w:val="00002714"/>
    <w:rsid w:val="00003C27"/>
    <w:rsid w:val="00004571"/>
    <w:rsid w:val="0000494C"/>
    <w:rsid w:val="00005FEF"/>
    <w:rsid w:val="00007757"/>
    <w:rsid w:val="000115EF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26A2"/>
    <w:rsid w:val="00022882"/>
    <w:rsid w:val="00023304"/>
    <w:rsid w:val="00023388"/>
    <w:rsid w:val="000235C3"/>
    <w:rsid w:val="00025FAA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5E4"/>
    <w:rsid w:val="000379E6"/>
    <w:rsid w:val="00037CDE"/>
    <w:rsid w:val="00037F09"/>
    <w:rsid w:val="00037F17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4ED3"/>
    <w:rsid w:val="00055461"/>
    <w:rsid w:val="00055646"/>
    <w:rsid w:val="000579E6"/>
    <w:rsid w:val="00057ED4"/>
    <w:rsid w:val="00060340"/>
    <w:rsid w:val="0006038A"/>
    <w:rsid w:val="00067041"/>
    <w:rsid w:val="000700C7"/>
    <w:rsid w:val="00070108"/>
    <w:rsid w:val="000718CE"/>
    <w:rsid w:val="00072E36"/>
    <w:rsid w:val="00075DF4"/>
    <w:rsid w:val="00077C00"/>
    <w:rsid w:val="00081B91"/>
    <w:rsid w:val="000850DC"/>
    <w:rsid w:val="00085DE4"/>
    <w:rsid w:val="00085FE6"/>
    <w:rsid w:val="0008732E"/>
    <w:rsid w:val="00087F76"/>
    <w:rsid w:val="00090C24"/>
    <w:rsid w:val="000919DF"/>
    <w:rsid w:val="00092BC8"/>
    <w:rsid w:val="00093A86"/>
    <w:rsid w:val="00093AC1"/>
    <w:rsid w:val="00097927"/>
    <w:rsid w:val="000A13CA"/>
    <w:rsid w:val="000A4EBE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52FE"/>
    <w:rsid w:val="000D7162"/>
    <w:rsid w:val="000F2585"/>
    <w:rsid w:val="000F53DB"/>
    <w:rsid w:val="000F558E"/>
    <w:rsid w:val="000F595D"/>
    <w:rsid w:val="000F5BB8"/>
    <w:rsid w:val="00100074"/>
    <w:rsid w:val="0010159A"/>
    <w:rsid w:val="00102EDC"/>
    <w:rsid w:val="00102F20"/>
    <w:rsid w:val="00105039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6A10"/>
    <w:rsid w:val="00136CB0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3525"/>
    <w:rsid w:val="0015475E"/>
    <w:rsid w:val="00155C06"/>
    <w:rsid w:val="001567A0"/>
    <w:rsid w:val="00160DFF"/>
    <w:rsid w:val="00167B5B"/>
    <w:rsid w:val="00170A23"/>
    <w:rsid w:val="0017207F"/>
    <w:rsid w:val="00172730"/>
    <w:rsid w:val="00172BD1"/>
    <w:rsid w:val="00177296"/>
    <w:rsid w:val="001774DC"/>
    <w:rsid w:val="00180E38"/>
    <w:rsid w:val="00180FAE"/>
    <w:rsid w:val="00182A61"/>
    <w:rsid w:val="00185BB8"/>
    <w:rsid w:val="001864C2"/>
    <w:rsid w:val="00190033"/>
    <w:rsid w:val="001907D2"/>
    <w:rsid w:val="001913B2"/>
    <w:rsid w:val="00191478"/>
    <w:rsid w:val="00192206"/>
    <w:rsid w:val="00192E90"/>
    <w:rsid w:val="00193D3F"/>
    <w:rsid w:val="00193FAA"/>
    <w:rsid w:val="001951E3"/>
    <w:rsid w:val="00196747"/>
    <w:rsid w:val="00197884"/>
    <w:rsid w:val="001A0463"/>
    <w:rsid w:val="001A21FF"/>
    <w:rsid w:val="001A3FDC"/>
    <w:rsid w:val="001A5E51"/>
    <w:rsid w:val="001A6753"/>
    <w:rsid w:val="001A6C00"/>
    <w:rsid w:val="001B1057"/>
    <w:rsid w:val="001B24A9"/>
    <w:rsid w:val="001B5119"/>
    <w:rsid w:val="001B5735"/>
    <w:rsid w:val="001B78A4"/>
    <w:rsid w:val="001C0C0A"/>
    <w:rsid w:val="001C2A6F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2B94"/>
    <w:rsid w:val="001E3053"/>
    <w:rsid w:val="001E5ADF"/>
    <w:rsid w:val="001E66DD"/>
    <w:rsid w:val="001F4893"/>
    <w:rsid w:val="001F4E00"/>
    <w:rsid w:val="001F5B1A"/>
    <w:rsid w:val="001F5FF9"/>
    <w:rsid w:val="002012D5"/>
    <w:rsid w:val="0020161E"/>
    <w:rsid w:val="00201FDE"/>
    <w:rsid w:val="002027BB"/>
    <w:rsid w:val="002044D8"/>
    <w:rsid w:val="00204A6C"/>
    <w:rsid w:val="00204D50"/>
    <w:rsid w:val="002059BE"/>
    <w:rsid w:val="00205C47"/>
    <w:rsid w:val="002079D7"/>
    <w:rsid w:val="00210368"/>
    <w:rsid w:val="00210D2F"/>
    <w:rsid w:val="00210FEF"/>
    <w:rsid w:val="0021384D"/>
    <w:rsid w:val="00214680"/>
    <w:rsid w:val="00216A5F"/>
    <w:rsid w:val="00216B37"/>
    <w:rsid w:val="00216BA6"/>
    <w:rsid w:val="00221395"/>
    <w:rsid w:val="00222BF3"/>
    <w:rsid w:val="00222CE9"/>
    <w:rsid w:val="00224147"/>
    <w:rsid w:val="00225015"/>
    <w:rsid w:val="002252EE"/>
    <w:rsid w:val="00230809"/>
    <w:rsid w:val="00232AC6"/>
    <w:rsid w:val="00234E15"/>
    <w:rsid w:val="00236473"/>
    <w:rsid w:val="00240DAC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96"/>
    <w:rsid w:val="00276002"/>
    <w:rsid w:val="0027746E"/>
    <w:rsid w:val="0027792A"/>
    <w:rsid w:val="002805C5"/>
    <w:rsid w:val="0028079A"/>
    <w:rsid w:val="0028208F"/>
    <w:rsid w:val="0028262C"/>
    <w:rsid w:val="00283138"/>
    <w:rsid w:val="002839FE"/>
    <w:rsid w:val="00285754"/>
    <w:rsid w:val="0028690E"/>
    <w:rsid w:val="00290953"/>
    <w:rsid w:val="00290FB1"/>
    <w:rsid w:val="00293C64"/>
    <w:rsid w:val="00295D24"/>
    <w:rsid w:val="002A46C0"/>
    <w:rsid w:val="002A4B0C"/>
    <w:rsid w:val="002A5356"/>
    <w:rsid w:val="002B080C"/>
    <w:rsid w:val="002B099F"/>
    <w:rsid w:val="002B0F1E"/>
    <w:rsid w:val="002B125B"/>
    <w:rsid w:val="002B17F4"/>
    <w:rsid w:val="002B1E1E"/>
    <w:rsid w:val="002B50CE"/>
    <w:rsid w:val="002B514D"/>
    <w:rsid w:val="002B518A"/>
    <w:rsid w:val="002B5731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D1242"/>
    <w:rsid w:val="002D1B33"/>
    <w:rsid w:val="002D1BB9"/>
    <w:rsid w:val="002D42A9"/>
    <w:rsid w:val="002D4450"/>
    <w:rsid w:val="002D534E"/>
    <w:rsid w:val="002D571D"/>
    <w:rsid w:val="002D5B85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5EF0"/>
    <w:rsid w:val="002F607D"/>
    <w:rsid w:val="002F7C51"/>
    <w:rsid w:val="00302347"/>
    <w:rsid w:val="00302B00"/>
    <w:rsid w:val="00304173"/>
    <w:rsid w:val="00305B21"/>
    <w:rsid w:val="00307422"/>
    <w:rsid w:val="00307823"/>
    <w:rsid w:val="003128D0"/>
    <w:rsid w:val="003143F4"/>
    <w:rsid w:val="00315E3C"/>
    <w:rsid w:val="0031669E"/>
    <w:rsid w:val="00317987"/>
    <w:rsid w:val="003225A2"/>
    <w:rsid w:val="003278A1"/>
    <w:rsid w:val="003301B4"/>
    <w:rsid w:val="00330E53"/>
    <w:rsid w:val="003314B1"/>
    <w:rsid w:val="00332F21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A46"/>
    <w:rsid w:val="00370AD5"/>
    <w:rsid w:val="00371426"/>
    <w:rsid w:val="00372231"/>
    <w:rsid w:val="003725A1"/>
    <w:rsid w:val="003729F8"/>
    <w:rsid w:val="00373898"/>
    <w:rsid w:val="00374016"/>
    <w:rsid w:val="003755CA"/>
    <w:rsid w:val="00376A95"/>
    <w:rsid w:val="00381136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9C5"/>
    <w:rsid w:val="003A3BD3"/>
    <w:rsid w:val="003A405C"/>
    <w:rsid w:val="003A743A"/>
    <w:rsid w:val="003B10A4"/>
    <w:rsid w:val="003B192E"/>
    <w:rsid w:val="003B266F"/>
    <w:rsid w:val="003B4854"/>
    <w:rsid w:val="003B5D9F"/>
    <w:rsid w:val="003B5E86"/>
    <w:rsid w:val="003B65CB"/>
    <w:rsid w:val="003B67F5"/>
    <w:rsid w:val="003B7549"/>
    <w:rsid w:val="003B7FA4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33B4"/>
    <w:rsid w:val="003D42D7"/>
    <w:rsid w:val="003D5B60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C5A"/>
    <w:rsid w:val="004026E3"/>
    <w:rsid w:val="0040696C"/>
    <w:rsid w:val="004101CD"/>
    <w:rsid w:val="004103A3"/>
    <w:rsid w:val="00413A07"/>
    <w:rsid w:val="00413EF2"/>
    <w:rsid w:val="00414AEA"/>
    <w:rsid w:val="00414F0B"/>
    <w:rsid w:val="00416E6D"/>
    <w:rsid w:val="00417599"/>
    <w:rsid w:val="004201E9"/>
    <w:rsid w:val="004218C3"/>
    <w:rsid w:val="00422AF9"/>
    <w:rsid w:val="00426566"/>
    <w:rsid w:val="004276AD"/>
    <w:rsid w:val="00430C5C"/>
    <w:rsid w:val="004322BE"/>
    <w:rsid w:val="00433616"/>
    <w:rsid w:val="004342A3"/>
    <w:rsid w:val="004346BF"/>
    <w:rsid w:val="00435354"/>
    <w:rsid w:val="00436119"/>
    <w:rsid w:val="00437BBD"/>
    <w:rsid w:val="00437F84"/>
    <w:rsid w:val="00443A1F"/>
    <w:rsid w:val="00443F97"/>
    <w:rsid w:val="00444498"/>
    <w:rsid w:val="004452DD"/>
    <w:rsid w:val="00450500"/>
    <w:rsid w:val="004507B7"/>
    <w:rsid w:val="00450D14"/>
    <w:rsid w:val="0045352D"/>
    <w:rsid w:val="00454807"/>
    <w:rsid w:val="0045578A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517D"/>
    <w:rsid w:val="00477ED7"/>
    <w:rsid w:val="00481C5F"/>
    <w:rsid w:val="00483F09"/>
    <w:rsid w:val="004852F8"/>
    <w:rsid w:val="00487314"/>
    <w:rsid w:val="0048793C"/>
    <w:rsid w:val="00491BA4"/>
    <w:rsid w:val="004928E8"/>
    <w:rsid w:val="00495557"/>
    <w:rsid w:val="00495CD1"/>
    <w:rsid w:val="004A54DE"/>
    <w:rsid w:val="004A573A"/>
    <w:rsid w:val="004A7A59"/>
    <w:rsid w:val="004A7E6C"/>
    <w:rsid w:val="004B033F"/>
    <w:rsid w:val="004B09C1"/>
    <w:rsid w:val="004B135C"/>
    <w:rsid w:val="004B19B1"/>
    <w:rsid w:val="004B3DBF"/>
    <w:rsid w:val="004C3F06"/>
    <w:rsid w:val="004C425F"/>
    <w:rsid w:val="004C593D"/>
    <w:rsid w:val="004D053E"/>
    <w:rsid w:val="004D27CF"/>
    <w:rsid w:val="004D3806"/>
    <w:rsid w:val="004D481E"/>
    <w:rsid w:val="004D6AE9"/>
    <w:rsid w:val="004D6BFB"/>
    <w:rsid w:val="004D7ED2"/>
    <w:rsid w:val="004E2720"/>
    <w:rsid w:val="004E46F3"/>
    <w:rsid w:val="004E480C"/>
    <w:rsid w:val="004E5303"/>
    <w:rsid w:val="004E5748"/>
    <w:rsid w:val="004E793A"/>
    <w:rsid w:val="004F0088"/>
    <w:rsid w:val="004F0DC4"/>
    <w:rsid w:val="004F1190"/>
    <w:rsid w:val="004F13B2"/>
    <w:rsid w:val="004F1A15"/>
    <w:rsid w:val="004F2508"/>
    <w:rsid w:val="004F256A"/>
    <w:rsid w:val="004F306E"/>
    <w:rsid w:val="004F4B8D"/>
    <w:rsid w:val="004F7643"/>
    <w:rsid w:val="0050197F"/>
    <w:rsid w:val="00501ABD"/>
    <w:rsid w:val="00502B01"/>
    <w:rsid w:val="0050338D"/>
    <w:rsid w:val="00503A86"/>
    <w:rsid w:val="00503E70"/>
    <w:rsid w:val="0050475C"/>
    <w:rsid w:val="005047D8"/>
    <w:rsid w:val="00506218"/>
    <w:rsid w:val="00506660"/>
    <w:rsid w:val="00507661"/>
    <w:rsid w:val="00511379"/>
    <w:rsid w:val="00514830"/>
    <w:rsid w:val="00520046"/>
    <w:rsid w:val="00521460"/>
    <w:rsid w:val="00522734"/>
    <w:rsid w:val="005228FA"/>
    <w:rsid w:val="00527EF1"/>
    <w:rsid w:val="005325DA"/>
    <w:rsid w:val="005331B2"/>
    <w:rsid w:val="005341E8"/>
    <w:rsid w:val="00534402"/>
    <w:rsid w:val="00535220"/>
    <w:rsid w:val="00536DC2"/>
    <w:rsid w:val="0053748F"/>
    <w:rsid w:val="005376C5"/>
    <w:rsid w:val="00537E7C"/>
    <w:rsid w:val="00541D88"/>
    <w:rsid w:val="0054318E"/>
    <w:rsid w:val="005441E2"/>
    <w:rsid w:val="005444D7"/>
    <w:rsid w:val="00545F41"/>
    <w:rsid w:val="00550EFF"/>
    <w:rsid w:val="005519DF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8113E"/>
    <w:rsid w:val="00581691"/>
    <w:rsid w:val="0058248C"/>
    <w:rsid w:val="005826D0"/>
    <w:rsid w:val="00585D54"/>
    <w:rsid w:val="00590C97"/>
    <w:rsid w:val="00590CE5"/>
    <w:rsid w:val="005919FD"/>
    <w:rsid w:val="005923C3"/>
    <w:rsid w:val="00592AD7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3CBE"/>
    <w:rsid w:val="005B4C1F"/>
    <w:rsid w:val="005B4F09"/>
    <w:rsid w:val="005B5A05"/>
    <w:rsid w:val="005B6050"/>
    <w:rsid w:val="005B7542"/>
    <w:rsid w:val="005C0409"/>
    <w:rsid w:val="005C0F3B"/>
    <w:rsid w:val="005C1100"/>
    <w:rsid w:val="005C3061"/>
    <w:rsid w:val="005C54A4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7062"/>
    <w:rsid w:val="005D7209"/>
    <w:rsid w:val="005D7C1C"/>
    <w:rsid w:val="005E286D"/>
    <w:rsid w:val="005E3E41"/>
    <w:rsid w:val="005E44D4"/>
    <w:rsid w:val="005F0A58"/>
    <w:rsid w:val="005F1CE4"/>
    <w:rsid w:val="005F52AC"/>
    <w:rsid w:val="005F5319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6035"/>
    <w:rsid w:val="006070D5"/>
    <w:rsid w:val="006104BF"/>
    <w:rsid w:val="00610B1C"/>
    <w:rsid w:val="006115D7"/>
    <w:rsid w:val="00612A05"/>
    <w:rsid w:val="0061470F"/>
    <w:rsid w:val="006154EF"/>
    <w:rsid w:val="00616339"/>
    <w:rsid w:val="00616874"/>
    <w:rsid w:val="00616AFD"/>
    <w:rsid w:val="00617296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071F"/>
    <w:rsid w:val="006519B3"/>
    <w:rsid w:val="00652243"/>
    <w:rsid w:val="00652319"/>
    <w:rsid w:val="00653135"/>
    <w:rsid w:val="00654054"/>
    <w:rsid w:val="00654D60"/>
    <w:rsid w:val="0065664C"/>
    <w:rsid w:val="00656A52"/>
    <w:rsid w:val="00657F97"/>
    <w:rsid w:val="00662033"/>
    <w:rsid w:val="006634F9"/>
    <w:rsid w:val="006651C7"/>
    <w:rsid w:val="006658F5"/>
    <w:rsid w:val="00665FBE"/>
    <w:rsid w:val="00667660"/>
    <w:rsid w:val="00667DE5"/>
    <w:rsid w:val="006713C7"/>
    <w:rsid w:val="00671CA3"/>
    <w:rsid w:val="0067493D"/>
    <w:rsid w:val="00676B53"/>
    <w:rsid w:val="00676D85"/>
    <w:rsid w:val="00677759"/>
    <w:rsid w:val="00677C86"/>
    <w:rsid w:val="006826B2"/>
    <w:rsid w:val="00682A8A"/>
    <w:rsid w:val="006839F4"/>
    <w:rsid w:val="00684387"/>
    <w:rsid w:val="00684BEC"/>
    <w:rsid w:val="0069439B"/>
    <w:rsid w:val="006958D8"/>
    <w:rsid w:val="0069631E"/>
    <w:rsid w:val="006A236E"/>
    <w:rsid w:val="006A4E48"/>
    <w:rsid w:val="006A6F15"/>
    <w:rsid w:val="006B2A43"/>
    <w:rsid w:val="006B393C"/>
    <w:rsid w:val="006B52B5"/>
    <w:rsid w:val="006B5394"/>
    <w:rsid w:val="006B555A"/>
    <w:rsid w:val="006C0F14"/>
    <w:rsid w:val="006C3AD4"/>
    <w:rsid w:val="006C70A4"/>
    <w:rsid w:val="006C7B14"/>
    <w:rsid w:val="006D0C2F"/>
    <w:rsid w:val="006D175B"/>
    <w:rsid w:val="006D1F32"/>
    <w:rsid w:val="006D45DE"/>
    <w:rsid w:val="006D7F29"/>
    <w:rsid w:val="006E0A0C"/>
    <w:rsid w:val="006E0EA7"/>
    <w:rsid w:val="006E2256"/>
    <w:rsid w:val="006E3BDB"/>
    <w:rsid w:val="006E501D"/>
    <w:rsid w:val="006E651F"/>
    <w:rsid w:val="006E6B87"/>
    <w:rsid w:val="006F0508"/>
    <w:rsid w:val="006F12E1"/>
    <w:rsid w:val="006F371F"/>
    <w:rsid w:val="006F4BD9"/>
    <w:rsid w:val="006F6EB1"/>
    <w:rsid w:val="00700DAD"/>
    <w:rsid w:val="007012FE"/>
    <w:rsid w:val="007044A7"/>
    <w:rsid w:val="00706A5C"/>
    <w:rsid w:val="0070710D"/>
    <w:rsid w:val="00707E1D"/>
    <w:rsid w:val="007114DC"/>
    <w:rsid w:val="007128A1"/>
    <w:rsid w:val="007134F2"/>
    <w:rsid w:val="00713FFD"/>
    <w:rsid w:val="007141BD"/>
    <w:rsid w:val="00715459"/>
    <w:rsid w:val="00715E58"/>
    <w:rsid w:val="00716B29"/>
    <w:rsid w:val="00717221"/>
    <w:rsid w:val="00720896"/>
    <w:rsid w:val="00720E88"/>
    <w:rsid w:val="0072276F"/>
    <w:rsid w:val="00722810"/>
    <w:rsid w:val="00722D62"/>
    <w:rsid w:val="00723D03"/>
    <w:rsid w:val="00725B07"/>
    <w:rsid w:val="00726505"/>
    <w:rsid w:val="007271AC"/>
    <w:rsid w:val="00730520"/>
    <w:rsid w:val="00730F8F"/>
    <w:rsid w:val="007323E8"/>
    <w:rsid w:val="00732424"/>
    <w:rsid w:val="0073309C"/>
    <w:rsid w:val="00734640"/>
    <w:rsid w:val="0073531C"/>
    <w:rsid w:val="00736FD5"/>
    <w:rsid w:val="0073704F"/>
    <w:rsid w:val="00737B44"/>
    <w:rsid w:val="00737BEF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38DE"/>
    <w:rsid w:val="00756804"/>
    <w:rsid w:val="00756E52"/>
    <w:rsid w:val="007575DA"/>
    <w:rsid w:val="00757CF0"/>
    <w:rsid w:val="0076399E"/>
    <w:rsid w:val="00764C27"/>
    <w:rsid w:val="007663E9"/>
    <w:rsid w:val="007701BD"/>
    <w:rsid w:val="00771505"/>
    <w:rsid w:val="00771925"/>
    <w:rsid w:val="0077299A"/>
    <w:rsid w:val="00772EC3"/>
    <w:rsid w:val="0077551A"/>
    <w:rsid w:val="007759BF"/>
    <w:rsid w:val="00776D64"/>
    <w:rsid w:val="00781095"/>
    <w:rsid w:val="007826D1"/>
    <w:rsid w:val="007828EE"/>
    <w:rsid w:val="007854E2"/>
    <w:rsid w:val="00785583"/>
    <w:rsid w:val="007868FB"/>
    <w:rsid w:val="00786F47"/>
    <w:rsid w:val="007871D7"/>
    <w:rsid w:val="00787B60"/>
    <w:rsid w:val="007904D7"/>
    <w:rsid w:val="007934CA"/>
    <w:rsid w:val="007938DB"/>
    <w:rsid w:val="00794954"/>
    <w:rsid w:val="00794EAC"/>
    <w:rsid w:val="00795B06"/>
    <w:rsid w:val="00796204"/>
    <w:rsid w:val="007A11FF"/>
    <w:rsid w:val="007A261B"/>
    <w:rsid w:val="007A28E0"/>
    <w:rsid w:val="007A5620"/>
    <w:rsid w:val="007A5FE1"/>
    <w:rsid w:val="007A6597"/>
    <w:rsid w:val="007A6A6B"/>
    <w:rsid w:val="007B2B7C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4BF4"/>
    <w:rsid w:val="007C5397"/>
    <w:rsid w:val="007C5D58"/>
    <w:rsid w:val="007C6A5B"/>
    <w:rsid w:val="007C6B14"/>
    <w:rsid w:val="007C756C"/>
    <w:rsid w:val="007D35E1"/>
    <w:rsid w:val="007D36C1"/>
    <w:rsid w:val="007D40A3"/>
    <w:rsid w:val="007D46A5"/>
    <w:rsid w:val="007D510A"/>
    <w:rsid w:val="007E04D7"/>
    <w:rsid w:val="007E06D1"/>
    <w:rsid w:val="007E344F"/>
    <w:rsid w:val="007E37F0"/>
    <w:rsid w:val="007E4218"/>
    <w:rsid w:val="007E4A47"/>
    <w:rsid w:val="007E4F0D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5133"/>
    <w:rsid w:val="0080040A"/>
    <w:rsid w:val="00800928"/>
    <w:rsid w:val="00800933"/>
    <w:rsid w:val="00803C4B"/>
    <w:rsid w:val="0080621D"/>
    <w:rsid w:val="00806FAF"/>
    <w:rsid w:val="008071F9"/>
    <w:rsid w:val="00807825"/>
    <w:rsid w:val="00811767"/>
    <w:rsid w:val="008118CB"/>
    <w:rsid w:val="00812CDE"/>
    <w:rsid w:val="00813A93"/>
    <w:rsid w:val="00814F32"/>
    <w:rsid w:val="008154A2"/>
    <w:rsid w:val="00815860"/>
    <w:rsid w:val="008160C4"/>
    <w:rsid w:val="00817C8E"/>
    <w:rsid w:val="0082293F"/>
    <w:rsid w:val="0082389D"/>
    <w:rsid w:val="0082440D"/>
    <w:rsid w:val="0082595E"/>
    <w:rsid w:val="00825A01"/>
    <w:rsid w:val="00827A4D"/>
    <w:rsid w:val="008323A4"/>
    <w:rsid w:val="008328A6"/>
    <w:rsid w:val="00832B83"/>
    <w:rsid w:val="00833209"/>
    <w:rsid w:val="00840C1E"/>
    <w:rsid w:val="0084123B"/>
    <w:rsid w:val="008434BF"/>
    <w:rsid w:val="00843769"/>
    <w:rsid w:val="00843B10"/>
    <w:rsid w:val="00845505"/>
    <w:rsid w:val="00850CBF"/>
    <w:rsid w:val="008525EE"/>
    <w:rsid w:val="008529BD"/>
    <w:rsid w:val="00852DFE"/>
    <w:rsid w:val="00853905"/>
    <w:rsid w:val="00854F8B"/>
    <w:rsid w:val="0086055D"/>
    <w:rsid w:val="00860D93"/>
    <w:rsid w:val="0086108D"/>
    <w:rsid w:val="0086300D"/>
    <w:rsid w:val="008641C6"/>
    <w:rsid w:val="00864B6C"/>
    <w:rsid w:val="00864D47"/>
    <w:rsid w:val="008701F1"/>
    <w:rsid w:val="00870AE2"/>
    <w:rsid w:val="00872DDE"/>
    <w:rsid w:val="008734EF"/>
    <w:rsid w:val="008756C2"/>
    <w:rsid w:val="00877815"/>
    <w:rsid w:val="00880956"/>
    <w:rsid w:val="0088111A"/>
    <w:rsid w:val="00881B17"/>
    <w:rsid w:val="00883B73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4240"/>
    <w:rsid w:val="0089622F"/>
    <w:rsid w:val="00897963"/>
    <w:rsid w:val="008A141D"/>
    <w:rsid w:val="008A22C1"/>
    <w:rsid w:val="008A4163"/>
    <w:rsid w:val="008A5AF4"/>
    <w:rsid w:val="008A7346"/>
    <w:rsid w:val="008A7B92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C3C"/>
    <w:rsid w:val="008D350D"/>
    <w:rsid w:val="008D54DB"/>
    <w:rsid w:val="008D5B66"/>
    <w:rsid w:val="008D5E44"/>
    <w:rsid w:val="008E471A"/>
    <w:rsid w:val="008E4C59"/>
    <w:rsid w:val="008E64C3"/>
    <w:rsid w:val="008E6975"/>
    <w:rsid w:val="008E76BA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28D1"/>
    <w:rsid w:val="00905647"/>
    <w:rsid w:val="009075D5"/>
    <w:rsid w:val="00907D00"/>
    <w:rsid w:val="00913401"/>
    <w:rsid w:val="00914417"/>
    <w:rsid w:val="00915640"/>
    <w:rsid w:val="00917166"/>
    <w:rsid w:val="0092150A"/>
    <w:rsid w:val="0092630C"/>
    <w:rsid w:val="0092674D"/>
    <w:rsid w:val="0092795D"/>
    <w:rsid w:val="00931D5A"/>
    <w:rsid w:val="0093543D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8A5"/>
    <w:rsid w:val="00964E27"/>
    <w:rsid w:val="0097160E"/>
    <w:rsid w:val="00973790"/>
    <w:rsid w:val="009755B3"/>
    <w:rsid w:val="00975BD4"/>
    <w:rsid w:val="0097618E"/>
    <w:rsid w:val="0097646A"/>
    <w:rsid w:val="0097655A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3815"/>
    <w:rsid w:val="009949B0"/>
    <w:rsid w:val="00995172"/>
    <w:rsid w:val="00995BE9"/>
    <w:rsid w:val="009971DA"/>
    <w:rsid w:val="00997865"/>
    <w:rsid w:val="009A0E67"/>
    <w:rsid w:val="009A1BAE"/>
    <w:rsid w:val="009A2302"/>
    <w:rsid w:val="009A256C"/>
    <w:rsid w:val="009A2657"/>
    <w:rsid w:val="009A3892"/>
    <w:rsid w:val="009A3B2B"/>
    <w:rsid w:val="009B01B9"/>
    <w:rsid w:val="009B0A21"/>
    <w:rsid w:val="009B2077"/>
    <w:rsid w:val="009B262D"/>
    <w:rsid w:val="009B366D"/>
    <w:rsid w:val="009B3F4D"/>
    <w:rsid w:val="009B4A14"/>
    <w:rsid w:val="009B5691"/>
    <w:rsid w:val="009B75FC"/>
    <w:rsid w:val="009C28C9"/>
    <w:rsid w:val="009C53ED"/>
    <w:rsid w:val="009C6947"/>
    <w:rsid w:val="009C6D6A"/>
    <w:rsid w:val="009C6F48"/>
    <w:rsid w:val="009C7CA6"/>
    <w:rsid w:val="009D0483"/>
    <w:rsid w:val="009D1FD7"/>
    <w:rsid w:val="009D2945"/>
    <w:rsid w:val="009D2C92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3495"/>
    <w:rsid w:val="009F51CA"/>
    <w:rsid w:val="009F541D"/>
    <w:rsid w:val="009F6AF2"/>
    <w:rsid w:val="00A02A01"/>
    <w:rsid w:val="00A059ED"/>
    <w:rsid w:val="00A066F1"/>
    <w:rsid w:val="00A077E2"/>
    <w:rsid w:val="00A12527"/>
    <w:rsid w:val="00A12E32"/>
    <w:rsid w:val="00A13946"/>
    <w:rsid w:val="00A15712"/>
    <w:rsid w:val="00A17BB7"/>
    <w:rsid w:val="00A2032D"/>
    <w:rsid w:val="00A2517B"/>
    <w:rsid w:val="00A275E8"/>
    <w:rsid w:val="00A31488"/>
    <w:rsid w:val="00A31BA1"/>
    <w:rsid w:val="00A32531"/>
    <w:rsid w:val="00A3417A"/>
    <w:rsid w:val="00A3484D"/>
    <w:rsid w:val="00A40070"/>
    <w:rsid w:val="00A40650"/>
    <w:rsid w:val="00A44F88"/>
    <w:rsid w:val="00A461F1"/>
    <w:rsid w:val="00A4716A"/>
    <w:rsid w:val="00A51527"/>
    <w:rsid w:val="00A51D0F"/>
    <w:rsid w:val="00A52C8A"/>
    <w:rsid w:val="00A52D44"/>
    <w:rsid w:val="00A5400C"/>
    <w:rsid w:val="00A54F62"/>
    <w:rsid w:val="00A56F34"/>
    <w:rsid w:val="00A6356F"/>
    <w:rsid w:val="00A65466"/>
    <w:rsid w:val="00A67262"/>
    <w:rsid w:val="00A722F5"/>
    <w:rsid w:val="00A7265C"/>
    <w:rsid w:val="00A7284A"/>
    <w:rsid w:val="00A754C8"/>
    <w:rsid w:val="00A77787"/>
    <w:rsid w:val="00A8097C"/>
    <w:rsid w:val="00A80D95"/>
    <w:rsid w:val="00A81687"/>
    <w:rsid w:val="00A82272"/>
    <w:rsid w:val="00A82580"/>
    <w:rsid w:val="00A850A4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47A7"/>
    <w:rsid w:val="00AA59B4"/>
    <w:rsid w:val="00AA7D62"/>
    <w:rsid w:val="00AB1A54"/>
    <w:rsid w:val="00AB25AB"/>
    <w:rsid w:val="00AB2881"/>
    <w:rsid w:val="00AB31C9"/>
    <w:rsid w:val="00AB33E7"/>
    <w:rsid w:val="00AB3CDE"/>
    <w:rsid w:val="00AB7421"/>
    <w:rsid w:val="00AB7C12"/>
    <w:rsid w:val="00AC400B"/>
    <w:rsid w:val="00AC5A92"/>
    <w:rsid w:val="00AC62EB"/>
    <w:rsid w:val="00AD089E"/>
    <w:rsid w:val="00AD09F2"/>
    <w:rsid w:val="00AD11B8"/>
    <w:rsid w:val="00AD173B"/>
    <w:rsid w:val="00AD5693"/>
    <w:rsid w:val="00AD6E33"/>
    <w:rsid w:val="00AD74BE"/>
    <w:rsid w:val="00AD7980"/>
    <w:rsid w:val="00AD7EC1"/>
    <w:rsid w:val="00AE0F9C"/>
    <w:rsid w:val="00AE119E"/>
    <w:rsid w:val="00AE34A9"/>
    <w:rsid w:val="00AE7D6E"/>
    <w:rsid w:val="00AE7F01"/>
    <w:rsid w:val="00AF13B1"/>
    <w:rsid w:val="00AF20C3"/>
    <w:rsid w:val="00AF7A0E"/>
    <w:rsid w:val="00B00520"/>
    <w:rsid w:val="00B02982"/>
    <w:rsid w:val="00B03288"/>
    <w:rsid w:val="00B04461"/>
    <w:rsid w:val="00B055C9"/>
    <w:rsid w:val="00B05729"/>
    <w:rsid w:val="00B062CE"/>
    <w:rsid w:val="00B06623"/>
    <w:rsid w:val="00B11E65"/>
    <w:rsid w:val="00B129BE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7FA"/>
    <w:rsid w:val="00B24C13"/>
    <w:rsid w:val="00B27285"/>
    <w:rsid w:val="00B274FF"/>
    <w:rsid w:val="00B3141A"/>
    <w:rsid w:val="00B3553F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8C2"/>
    <w:rsid w:val="00B50711"/>
    <w:rsid w:val="00B51745"/>
    <w:rsid w:val="00B5187B"/>
    <w:rsid w:val="00B53AC1"/>
    <w:rsid w:val="00B549A6"/>
    <w:rsid w:val="00B5512B"/>
    <w:rsid w:val="00B55295"/>
    <w:rsid w:val="00B650B1"/>
    <w:rsid w:val="00B675D8"/>
    <w:rsid w:val="00B708A7"/>
    <w:rsid w:val="00B736C0"/>
    <w:rsid w:val="00B73805"/>
    <w:rsid w:val="00B73E39"/>
    <w:rsid w:val="00B77B52"/>
    <w:rsid w:val="00B81F4F"/>
    <w:rsid w:val="00B82677"/>
    <w:rsid w:val="00B840D9"/>
    <w:rsid w:val="00B86E6F"/>
    <w:rsid w:val="00B87730"/>
    <w:rsid w:val="00B90232"/>
    <w:rsid w:val="00B909B0"/>
    <w:rsid w:val="00B91827"/>
    <w:rsid w:val="00B91992"/>
    <w:rsid w:val="00B92163"/>
    <w:rsid w:val="00B92A83"/>
    <w:rsid w:val="00B93625"/>
    <w:rsid w:val="00B93BFE"/>
    <w:rsid w:val="00B94142"/>
    <w:rsid w:val="00B94158"/>
    <w:rsid w:val="00BA1397"/>
    <w:rsid w:val="00BA4B06"/>
    <w:rsid w:val="00BA5386"/>
    <w:rsid w:val="00BA745A"/>
    <w:rsid w:val="00BA7BCF"/>
    <w:rsid w:val="00BB1EFB"/>
    <w:rsid w:val="00BB3BC3"/>
    <w:rsid w:val="00BB3C6B"/>
    <w:rsid w:val="00BB5D2C"/>
    <w:rsid w:val="00BB5F51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460D"/>
    <w:rsid w:val="00BC6222"/>
    <w:rsid w:val="00BD0E32"/>
    <w:rsid w:val="00BD4FF3"/>
    <w:rsid w:val="00BD542E"/>
    <w:rsid w:val="00BD59F9"/>
    <w:rsid w:val="00BD5B7F"/>
    <w:rsid w:val="00BD61FE"/>
    <w:rsid w:val="00BD7F6F"/>
    <w:rsid w:val="00BE2AF2"/>
    <w:rsid w:val="00BE2CD1"/>
    <w:rsid w:val="00BF135C"/>
    <w:rsid w:val="00BF270B"/>
    <w:rsid w:val="00BF3764"/>
    <w:rsid w:val="00BF4E59"/>
    <w:rsid w:val="00BF512E"/>
    <w:rsid w:val="00BF547C"/>
    <w:rsid w:val="00BF5524"/>
    <w:rsid w:val="00BF59A7"/>
    <w:rsid w:val="00BF7EE0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67A7"/>
    <w:rsid w:val="00C370D8"/>
    <w:rsid w:val="00C407BF"/>
    <w:rsid w:val="00C413EC"/>
    <w:rsid w:val="00C420B9"/>
    <w:rsid w:val="00C455F9"/>
    <w:rsid w:val="00C461AB"/>
    <w:rsid w:val="00C475E4"/>
    <w:rsid w:val="00C52001"/>
    <w:rsid w:val="00C52595"/>
    <w:rsid w:val="00C52AEA"/>
    <w:rsid w:val="00C52E96"/>
    <w:rsid w:val="00C561F4"/>
    <w:rsid w:val="00C607E9"/>
    <w:rsid w:val="00C645C7"/>
    <w:rsid w:val="00C64C76"/>
    <w:rsid w:val="00C64FEF"/>
    <w:rsid w:val="00C6713E"/>
    <w:rsid w:val="00C67158"/>
    <w:rsid w:val="00C676AE"/>
    <w:rsid w:val="00C67984"/>
    <w:rsid w:val="00C70D7E"/>
    <w:rsid w:val="00C75306"/>
    <w:rsid w:val="00C77697"/>
    <w:rsid w:val="00C80127"/>
    <w:rsid w:val="00C801A8"/>
    <w:rsid w:val="00C80F8D"/>
    <w:rsid w:val="00C822C2"/>
    <w:rsid w:val="00C83822"/>
    <w:rsid w:val="00C847AB"/>
    <w:rsid w:val="00C854BC"/>
    <w:rsid w:val="00C86F08"/>
    <w:rsid w:val="00C90407"/>
    <w:rsid w:val="00C911B2"/>
    <w:rsid w:val="00C92571"/>
    <w:rsid w:val="00C93CC3"/>
    <w:rsid w:val="00C9488E"/>
    <w:rsid w:val="00CA090D"/>
    <w:rsid w:val="00CA1EE8"/>
    <w:rsid w:val="00CA2022"/>
    <w:rsid w:val="00CA23EB"/>
    <w:rsid w:val="00CA2A71"/>
    <w:rsid w:val="00CA513C"/>
    <w:rsid w:val="00CA6501"/>
    <w:rsid w:val="00CB2ACC"/>
    <w:rsid w:val="00CB2B17"/>
    <w:rsid w:val="00CB3F58"/>
    <w:rsid w:val="00CB3FE7"/>
    <w:rsid w:val="00CB643D"/>
    <w:rsid w:val="00CC1433"/>
    <w:rsid w:val="00CC4038"/>
    <w:rsid w:val="00CC62A8"/>
    <w:rsid w:val="00CD06BF"/>
    <w:rsid w:val="00CD3A10"/>
    <w:rsid w:val="00CD4A6F"/>
    <w:rsid w:val="00CD67AA"/>
    <w:rsid w:val="00CD7015"/>
    <w:rsid w:val="00CD7EBF"/>
    <w:rsid w:val="00CE03D6"/>
    <w:rsid w:val="00CE1743"/>
    <w:rsid w:val="00CE2A13"/>
    <w:rsid w:val="00CE396D"/>
    <w:rsid w:val="00CE5391"/>
    <w:rsid w:val="00CE57D7"/>
    <w:rsid w:val="00CE5AA3"/>
    <w:rsid w:val="00CE6D32"/>
    <w:rsid w:val="00CE701A"/>
    <w:rsid w:val="00CF039A"/>
    <w:rsid w:val="00CF04E5"/>
    <w:rsid w:val="00D019B8"/>
    <w:rsid w:val="00D03DEC"/>
    <w:rsid w:val="00D04CB5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5615"/>
    <w:rsid w:val="00D27DF2"/>
    <w:rsid w:val="00D31CDD"/>
    <w:rsid w:val="00D328C3"/>
    <w:rsid w:val="00D34018"/>
    <w:rsid w:val="00D36C72"/>
    <w:rsid w:val="00D37AE4"/>
    <w:rsid w:val="00D411C7"/>
    <w:rsid w:val="00D43A5D"/>
    <w:rsid w:val="00D443C4"/>
    <w:rsid w:val="00D448E7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5015"/>
    <w:rsid w:val="00D5648F"/>
    <w:rsid w:val="00D61581"/>
    <w:rsid w:val="00D65158"/>
    <w:rsid w:val="00D65D50"/>
    <w:rsid w:val="00D668BE"/>
    <w:rsid w:val="00D678A0"/>
    <w:rsid w:val="00D70975"/>
    <w:rsid w:val="00D7137F"/>
    <w:rsid w:val="00D71D58"/>
    <w:rsid w:val="00D74ED0"/>
    <w:rsid w:val="00D765AA"/>
    <w:rsid w:val="00D76C1C"/>
    <w:rsid w:val="00D80F43"/>
    <w:rsid w:val="00D8392B"/>
    <w:rsid w:val="00D8668D"/>
    <w:rsid w:val="00D903A8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377"/>
    <w:rsid w:val="00DE7AB8"/>
    <w:rsid w:val="00DE7BE4"/>
    <w:rsid w:val="00DF120B"/>
    <w:rsid w:val="00E008BC"/>
    <w:rsid w:val="00E01E14"/>
    <w:rsid w:val="00E0300A"/>
    <w:rsid w:val="00E04DE5"/>
    <w:rsid w:val="00E07251"/>
    <w:rsid w:val="00E100F9"/>
    <w:rsid w:val="00E10A4B"/>
    <w:rsid w:val="00E11C05"/>
    <w:rsid w:val="00E1387F"/>
    <w:rsid w:val="00E150A5"/>
    <w:rsid w:val="00E1560D"/>
    <w:rsid w:val="00E15E26"/>
    <w:rsid w:val="00E16C47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76A4"/>
    <w:rsid w:val="00E40E0E"/>
    <w:rsid w:val="00E50DAA"/>
    <w:rsid w:val="00E51109"/>
    <w:rsid w:val="00E537FC"/>
    <w:rsid w:val="00E53B71"/>
    <w:rsid w:val="00E566E8"/>
    <w:rsid w:val="00E5791A"/>
    <w:rsid w:val="00E60D52"/>
    <w:rsid w:val="00E6205F"/>
    <w:rsid w:val="00E627A4"/>
    <w:rsid w:val="00E6427A"/>
    <w:rsid w:val="00E667AF"/>
    <w:rsid w:val="00E66847"/>
    <w:rsid w:val="00E677F7"/>
    <w:rsid w:val="00E706F7"/>
    <w:rsid w:val="00E72E5E"/>
    <w:rsid w:val="00E73959"/>
    <w:rsid w:val="00E742C6"/>
    <w:rsid w:val="00E74BF8"/>
    <w:rsid w:val="00E767BE"/>
    <w:rsid w:val="00E7699A"/>
    <w:rsid w:val="00E77671"/>
    <w:rsid w:val="00E77C69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A07FE"/>
    <w:rsid w:val="00EA0BAC"/>
    <w:rsid w:val="00EA1D45"/>
    <w:rsid w:val="00EA2109"/>
    <w:rsid w:val="00EA2409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037E"/>
    <w:rsid w:val="00EC1990"/>
    <w:rsid w:val="00EC4DD4"/>
    <w:rsid w:val="00EC53F0"/>
    <w:rsid w:val="00EC55D6"/>
    <w:rsid w:val="00EC688E"/>
    <w:rsid w:val="00ED093D"/>
    <w:rsid w:val="00ED113C"/>
    <w:rsid w:val="00ED1ACA"/>
    <w:rsid w:val="00ED2955"/>
    <w:rsid w:val="00ED56FC"/>
    <w:rsid w:val="00ED6F78"/>
    <w:rsid w:val="00EE07B7"/>
    <w:rsid w:val="00EE0A87"/>
    <w:rsid w:val="00EE1424"/>
    <w:rsid w:val="00EE1D67"/>
    <w:rsid w:val="00EE7F66"/>
    <w:rsid w:val="00EF013E"/>
    <w:rsid w:val="00EF03BB"/>
    <w:rsid w:val="00EF2851"/>
    <w:rsid w:val="00EF3084"/>
    <w:rsid w:val="00EF4981"/>
    <w:rsid w:val="00F010E6"/>
    <w:rsid w:val="00F03705"/>
    <w:rsid w:val="00F06946"/>
    <w:rsid w:val="00F06F4C"/>
    <w:rsid w:val="00F121D6"/>
    <w:rsid w:val="00F162BC"/>
    <w:rsid w:val="00F17432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4052F"/>
    <w:rsid w:val="00F41120"/>
    <w:rsid w:val="00F427DF"/>
    <w:rsid w:val="00F432B9"/>
    <w:rsid w:val="00F43992"/>
    <w:rsid w:val="00F44272"/>
    <w:rsid w:val="00F47F9A"/>
    <w:rsid w:val="00F51006"/>
    <w:rsid w:val="00F51B1C"/>
    <w:rsid w:val="00F51F10"/>
    <w:rsid w:val="00F520A4"/>
    <w:rsid w:val="00F555BD"/>
    <w:rsid w:val="00F6026E"/>
    <w:rsid w:val="00F6051C"/>
    <w:rsid w:val="00F62537"/>
    <w:rsid w:val="00F67107"/>
    <w:rsid w:val="00F7233E"/>
    <w:rsid w:val="00F7450C"/>
    <w:rsid w:val="00F761E6"/>
    <w:rsid w:val="00F77E7F"/>
    <w:rsid w:val="00F829D3"/>
    <w:rsid w:val="00F82CFB"/>
    <w:rsid w:val="00F838DC"/>
    <w:rsid w:val="00F84B1D"/>
    <w:rsid w:val="00F85D66"/>
    <w:rsid w:val="00F90127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A7AC6"/>
    <w:rsid w:val="00FB027C"/>
    <w:rsid w:val="00FB29F1"/>
    <w:rsid w:val="00FB2A52"/>
    <w:rsid w:val="00FB2ABC"/>
    <w:rsid w:val="00FB3CCE"/>
    <w:rsid w:val="00FB547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EC1"/>
    <w:rsid w:val="00FF7334"/>
    <w:rsid w:val="00FF7460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6A632766"/>
  <w15:docId w15:val="{FA0C26D6-6E86-4CAD-BCDA-DF12DC0F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C6B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_________Microsoft_Excel3.xlsb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_____Microsoft_Excel2.xlsb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______________Microsoft_Excel1.xlsb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830073193780165E-2"/>
          <c:y val="2.3341043043776828E-2"/>
          <c:w val="0.71409366162960064"/>
          <c:h val="0.7994983729790647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Лист1!$A$102</c:f>
              <c:strCache>
                <c:ptCount val="1"/>
                <c:pt idx="0">
                  <c:v>Первоначальная стоимость основных фондов</c:v>
                </c:pt>
              </c:strCache>
            </c:strRef>
          </c:tx>
          <c:spPr>
            <a:solidFill>
              <a:srgbClr val="99CC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8240572056129467E-4"/>
                  <c:y val="1.80720338155926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182852143482202E-3"/>
                  <c:y val="2.096572099341863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5047354517579233E-3"/>
                  <c:y val="-1.385272820796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537267340209144E-3"/>
                  <c:y val="-7.025936296850830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4572792571716431E-3"/>
                  <c:y val="1.052777466384911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183853876974243E-3"/>
                  <c:y val="-1.701843240336982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8.3771203356861768E-3"/>
                  <c:y val="-1.02892414830055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35835978391051515"/>
                  <c:y val="0.5708293901602911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extLst>
                <c:ext xmlns:c15="http://schemas.microsoft.com/office/drawing/2012/chart" uri="{02D57815-91ED-43cb-92C2-25804820EDAC}">
                  <c15:fullRef>
                    <c15:sqref>Лист1!$I$101:$O$101</c15:sqref>
                  </c15:fullRef>
                </c:ext>
              </c:extLst>
              <c:f>Лист1!$I$101:$N$101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Лист1!$I$102:$O$102</c15:sqref>
                  </c15:fullRef>
                </c:ext>
              </c:extLst>
              <c:f>Лист1!$I$102:$N$102</c:f>
              <c:numCache>
                <c:formatCode>#,##0</c:formatCode>
                <c:ptCount val="6"/>
                <c:pt idx="0">
                  <c:v>10417.536</c:v>
                </c:pt>
                <c:pt idx="1">
                  <c:v>11361.536</c:v>
                </c:pt>
                <c:pt idx="2">
                  <c:v>14331.536</c:v>
                </c:pt>
                <c:pt idx="3">
                  <c:v>17419.536</c:v>
                </c:pt>
                <c:pt idx="4">
                  <c:v>17763.536</c:v>
                </c:pt>
                <c:pt idx="5">
                  <c:v>18554.536</c:v>
                </c:pt>
              </c:numCache>
            </c:numRef>
          </c:val>
          <c:extLst>
            <c:ext xmlns:c15="http://schemas.microsoft.com/office/drawing/2012/chart" uri="{02D57815-91ED-43cb-92C2-25804820EDAC}">
              <c15:categoryFilterExceptions>
                <c15:categoryFilterException>
                  <c15:sqref>Лист1!$O$102</c15:sqref>
                  <c15:dLbl>
                    <c:idx val="5"/>
                    <c:layout>
                      <c:manualLayout>
                        <c:x val="4.045175374610472E-2"/>
                        <c:y val="5.4283944843973152E-3"/>
                      </c:manualLayout>
                    </c:layout>
                    <c:dLblPos val="outEnd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>
                        <c15:layout/>
                      </c:ext>
                    </c:extLst>
                  </c15:dLbl>
                </c15:categoryFilterException>
              </c15:categoryFilterExceptions>
            </c:ext>
          </c:extLst>
        </c:ser>
        <c:ser>
          <c:idx val="0"/>
          <c:order val="1"/>
          <c:tx>
            <c:strRef>
              <c:f>Лист1!$A$106</c:f>
              <c:strCache>
                <c:ptCount val="1"/>
                <c:pt idx="0">
                  <c:v>Остаточная стоимость основных фондов на конец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89789736916843E-2"/>
                  <c:y val="-1.44450807294732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5541141426490208E-2"/>
                  <c:y val="2.820395192764885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210166885872186E-2"/>
                  <c:y val="1.770851779706034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9302057441495383E-2"/>
                  <c:y val="-8.682193457887968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720081427365613E-2"/>
                  <c:y val="6.89143578269529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8857852481464113E-2"/>
                  <c:y val="3.269801120795733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1293058055382777E-16"/>
                  <c:y val="0.1002234698593611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7435683809464881E-3"/>
                  <c:y val="7.97961911554288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extLst>
                <c:ext xmlns:c15="http://schemas.microsoft.com/office/drawing/2012/chart" uri="{02D57815-91ED-43cb-92C2-25804820EDAC}">
                  <c15:fullRef>
                    <c15:sqref>Лист1!$I$101:$O$101</c15:sqref>
                  </c15:fullRef>
                </c:ext>
              </c:extLst>
              <c:f>Лист1!$I$101:$N$101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Лист1!$I$106:$O$106</c15:sqref>
                  </c15:fullRef>
                </c:ext>
              </c:extLst>
              <c:f>Лист1!$I$106:$N$106</c:f>
              <c:numCache>
                <c:formatCode>#,##0</c:formatCode>
                <c:ptCount val="6"/>
                <c:pt idx="0">
                  <c:v>4977.6840000000002</c:v>
                </c:pt>
                <c:pt idx="1">
                  <c:v>5729.6840000000002</c:v>
                </c:pt>
                <c:pt idx="2">
                  <c:v>8227.6840000000011</c:v>
                </c:pt>
                <c:pt idx="3">
                  <c:v>11035.684000000001</c:v>
                </c:pt>
                <c:pt idx="4">
                  <c:v>11364.684000000001</c:v>
                </c:pt>
                <c:pt idx="5">
                  <c:v>11632.684000000001</c:v>
                </c:pt>
              </c:numCache>
            </c:numRef>
          </c:val>
          <c:extLst>
            <c:ext xmlns:c15="http://schemas.microsoft.com/office/drawing/2012/chart" uri="{02D57815-91ED-43cb-92C2-25804820EDAC}">
              <c15:categoryFilterExceptions>
                <c15:categoryFilterException>
                  <c15:sqref>Лист1!$O$106</c15:sqref>
                  <c15:dLbl>
                    <c:idx val="5"/>
                    <c:layout>
                      <c:manualLayout>
                        <c:x val="2.4527839097375544E-2"/>
                        <c:y val="-3.541703559412082E-3"/>
                      </c:manualLayout>
                    </c:layout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>
                        <c15:layout/>
                      </c:ext>
                    </c:extLst>
                  </c15:dLbl>
                </c15:categoryFilterException>
              </c15:categoryFilterExceptions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8745624"/>
        <c:axId val="127452936"/>
      </c:barChart>
      <c:lineChart>
        <c:grouping val="standard"/>
        <c:varyColors val="0"/>
        <c:ser>
          <c:idx val="2"/>
          <c:order val="2"/>
          <c:tx>
            <c:strRef>
              <c:f>Лист1!$A$107</c:f>
              <c:strCache>
                <c:ptCount val="1"/>
                <c:pt idx="0">
                  <c:v>Износ основных фондов, %</c:v>
                </c:pt>
              </c:strCache>
            </c:strRef>
          </c:tx>
          <c:spPr>
            <a:ln w="38101">
              <a:solidFill>
                <a:srgbClr val="FF6600"/>
              </a:solidFill>
              <a:prstDash val="solid"/>
            </a:ln>
          </c:spPr>
          <c:marker>
            <c:symbol val="triangle"/>
            <c:size val="9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1333205442979291E-3"/>
                  <c:y val="-4.843534842631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9863893025145339E-2"/>
                  <c:y val="3.9329641967234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7682196458334534E-3"/>
                  <c:y val="4.8957777037211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128186607285433E-3"/>
                  <c:y val="2.75678396584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901440575998649E-3"/>
                  <c:y val="3.5248874393622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3116400392940987E-2"/>
                  <c:y val="3.6073516231562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416464620044942E-2"/>
                  <c:y val="-5.369246800551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7601739413580449E-2"/>
                  <c:y val="-6.4479645918695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366746676295651E-2"/>
                  <c:y val="-5.530772350333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5299352750809061"/>
                  <c:y val="3.5175879396984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extLst>
                <c:ext xmlns:c15="http://schemas.microsoft.com/office/drawing/2012/chart" uri="{02D57815-91ED-43cb-92C2-25804820EDAC}">
                  <c15:fullRef>
                    <c15:sqref>Лист1!$I$101:$O$101</c15:sqref>
                  </c15:fullRef>
                </c:ext>
              </c:extLst>
              <c:f>Лист1!$I$101:$N$101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Лист1!$I$107:$O$107</c15:sqref>
                  </c15:fullRef>
                </c:ext>
              </c:extLst>
              <c:f>Лист1!$I$107:$N$107</c:f>
              <c:numCache>
                <c:formatCode>0.0%</c:formatCode>
                <c:ptCount val="6"/>
                <c:pt idx="0">
                  <c:v>0.52218221276125176</c:v>
                </c:pt>
                <c:pt idx="1">
                  <c:v>0.49569459622360917</c:v>
                </c:pt>
                <c:pt idx="2">
                  <c:v>0.42590354585858758</c:v>
                </c:pt>
                <c:pt idx="3">
                  <c:v>0.36647658123614768</c:v>
                </c:pt>
                <c:pt idx="4">
                  <c:v>0.36022400044675784</c:v>
                </c:pt>
                <c:pt idx="5">
                  <c:v>0.37305443800912075</c:v>
                </c:pt>
              </c:numCache>
            </c:numRef>
          </c:val>
          <c:smooth val="0"/>
          <c:extLst>
            <c:ext xmlns:c15="http://schemas.microsoft.com/office/drawing/2012/chart" uri="{02D57815-91ED-43cb-92C2-25804820EDAC}">
              <c15:categoryFilterExceptions>
                <c15:categoryFilterException>
                  <c15:sqref>Лист1!$O$107</c15:sqref>
                  <c15:dLbl>
                    <c:idx val="5"/>
                    <c:layout>
                      <c:manualLayout>
                        <c:x val="-1.7472061761227627E-2"/>
                        <c:y val="-4.2215712056711929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>
                        <c15:layout/>
                      </c:ext>
                    </c:extLst>
                  </c15:dLbl>
                </c15:categoryFilterException>
              </c15:categoryFilterExceptions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498792"/>
        <c:axId val="128730344"/>
      </c:lineChart>
      <c:catAx>
        <c:axId val="1287456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45293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2745293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745624"/>
        <c:crosses val="autoZero"/>
        <c:crossBetween val="between"/>
      </c:valAx>
      <c:catAx>
        <c:axId val="1284987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28730344"/>
        <c:crosses val="autoZero"/>
        <c:auto val="0"/>
        <c:lblAlgn val="ctr"/>
        <c:lblOffset val="100"/>
        <c:noMultiLvlLbl val="0"/>
      </c:catAx>
      <c:valAx>
        <c:axId val="128730344"/>
        <c:scaling>
          <c:orientation val="minMax"/>
        </c:scaling>
        <c:delete val="0"/>
        <c:axPos val="r"/>
        <c:numFmt formatCode="0.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498792"/>
        <c:crosses val="max"/>
        <c:crossBetween val="between"/>
      </c:valAx>
      <c:spPr>
        <a:noFill/>
        <a:ln w="3175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4.5145852940684045E-2"/>
          <c:y val="0.96140671125068944"/>
          <c:w val="0.82216099507278806"/>
          <c:h val="3.7922632163964937E-2"/>
        </c:manualLayout>
      </c:layout>
      <c:overlay val="0"/>
      <c:spPr>
        <a:noFill/>
        <a:ln w="25401">
          <a:noFill/>
        </a:ln>
      </c:spPr>
      <c:txPr>
        <a:bodyPr/>
        <a:lstStyle/>
        <a:p>
          <a:pPr>
            <a:defRPr sz="77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CB9C-0B4C-4B84-A00C-09F01A73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1794</Words>
  <Characters>13769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/>
  <LinksUpToDate>false</LinksUpToDate>
  <CharactersWithSpaces>15532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subject/>
  <dc:creator>Lahov_SV</dc:creator>
  <cp:keywords/>
  <dc:description/>
  <cp:lastModifiedBy>Басалаева Татьяна Павловна</cp:lastModifiedBy>
  <cp:revision>18</cp:revision>
  <cp:lastPrinted>2015-12-08T12:18:00Z</cp:lastPrinted>
  <dcterms:created xsi:type="dcterms:W3CDTF">2016-03-31T07:39:00Z</dcterms:created>
  <dcterms:modified xsi:type="dcterms:W3CDTF">2016-03-31T07:56:00Z</dcterms:modified>
</cp:coreProperties>
</file>